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r>
              <w:t>aaaaa</w:t>
            </w:r>
          </w:p>
        </w:tc>
        <w:tc>
          <w:tcPr>
            <w:tcW w:w="5001" w:type="dxa"/>
            <w:vAlign w:val="center"/>
          </w:tcPr>
          <w:p w14:paraId="07F0555C" w14:textId="77777777" w:rsidR="00914E26" w:rsidRPr="00460028" w:rsidRDefault="006218E8" w:rsidP="00914E26">
            <w:pPr>
              <w:pStyle w:val="Tabletext"/>
            </w:pPr>
            <w:r>
              <w:t>aaaaaa</w:t>
            </w:r>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46FFAC5" w14:textId="153E7553" w:rsidR="00F92765"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92765">
        <w:t>1</w:t>
      </w:r>
      <w:r w:rsidR="00F92765">
        <w:rPr>
          <w:rFonts w:eastAsiaTheme="minorEastAsia"/>
          <w:b w:val="0"/>
          <w:color w:val="auto"/>
          <w:lang w:eastAsia="en-GB"/>
        </w:rPr>
        <w:tab/>
      </w:r>
      <w:r w:rsidR="00F92765">
        <w:t>Introduction</w:t>
      </w:r>
      <w:r w:rsidR="00F92765">
        <w:tab/>
      </w:r>
      <w:r w:rsidR="00F92765">
        <w:fldChar w:fldCharType="begin"/>
      </w:r>
      <w:r w:rsidR="00F92765">
        <w:instrText xml:space="preserve"> PAGEREF _Toc46571473 \h </w:instrText>
      </w:r>
      <w:r w:rsidR="00F92765">
        <w:fldChar w:fldCharType="separate"/>
      </w:r>
      <w:r w:rsidR="00F92765">
        <w:t>4</w:t>
      </w:r>
      <w:r w:rsidR="00F92765">
        <w:fldChar w:fldCharType="end"/>
      </w:r>
    </w:p>
    <w:p w14:paraId="56F40FFD" w14:textId="1A52413A" w:rsidR="00F92765" w:rsidRDefault="00F92765">
      <w:pPr>
        <w:pStyle w:val="TOC1"/>
        <w:rPr>
          <w:rFonts w:eastAsiaTheme="minorEastAsia"/>
          <w:b w:val="0"/>
          <w:color w:val="auto"/>
          <w:lang w:eastAsia="en-GB"/>
        </w:rPr>
      </w:pPr>
      <w:r>
        <w:t>2</w:t>
      </w:r>
      <w:r>
        <w:rPr>
          <w:rFonts w:eastAsiaTheme="minorEastAsia"/>
          <w:b w:val="0"/>
          <w:color w:val="auto"/>
          <w:lang w:eastAsia="en-GB"/>
        </w:rPr>
        <w:tab/>
      </w:r>
      <w:r>
        <w:t>Background</w:t>
      </w:r>
      <w:r>
        <w:tab/>
      </w:r>
      <w:r>
        <w:fldChar w:fldCharType="begin"/>
      </w:r>
      <w:r>
        <w:instrText xml:space="preserve"> PAGEREF _Toc46571474 \h </w:instrText>
      </w:r>
      <w:r>
        <w:fldChar w:fldCharType="separate"/>
      </w:r>
      <w:r>
        <w:t>5</w:t>
      </w:r>
      <w:r>
        <w:fldChar w:fldCharType="end"/>
      </w:r>
    </w:p>
    <w:p w14:paraId="6C162E21" w14:textId="0892EB71" w:rsidR="00F92765" w:rsidRDefault="00F92765">
      <w:pPr>
        <w:pStyle w:val="TOC1"/>
        <w:rPr>
          <w:rFonts w:eastAsiaTheme="minorEastAsia"/>
          <w:b w:val="0"/>
          <w:color w:val="auto"/>
          <w:lang w:eastAsia="en-GB"/>
        </w:rPr>
      </w:pPr>
      <w:r>
        <w:t>3</w:t>
      </w:r>
      <w:r>
        <w:rPr>
          <w:rFonts w:eastAsiaTheme="minorEastAsia"/>
          <w:b w:val="0"/>
          <w:color w:val="auto"/>
          <w:lang w:eastAsia="en-GB"/>
        </w:rPr>
        <w:tab/>
      </w:r>
      <w:r>
        <w:t>Aims and Objectives</w:t>
      </w:r>
      <w:r>
        <w:tab/>
      </w:r>
      <w:r>
        <w:fldChar w:fldCharType="begin"/>
      </w:r>
      <w:r>
        <w:instrText xml:space="preserve"> PAGEREF _Toc46571475 \h </w:instrText>
      </w:r>
      <w:r>
        <w:fldChar w:fldCharType="separate"/>
      </w:r>
      <w:r>
        <w:t>5</w:t>
      </w:r>
      <w:r>
        <w:fldChar w:fldCharType="end"/>
      </w:r>
    </w:p>
    <w:p w14:paraId="29F4A44C" w14:textId="7A756454" w:rsidR="00F92765" w:rsidRDefault="00F92765">
      <w:pPr>
        <w:pStyle w:val="TOC1"/>
        <w:rPr>
          <w:rFonts w:eastAsiaTheme="minorEastAsia"/>
          <w:b w:val="0"/>
          <w:color w:val="auto"/>
          <w:lang w:eastAsia="en-GB"/>
        </w:rPr>
      </w:pPr>
      <w:r>
        <w:t>4</w:t>
      </w:r>
      <w:r>
        <w:rPr>
          <w:rFonts w:eastAsiaTheme="minorEastAsia"/>
          <w:b w:val="0"/>
          <w:color w:val="auto"/>
          <w:lang w:eastAsia="en-GB"/>
        </w:rPr>
        <w:tab/>
      </w:r>
      <w:r>
        <w:t>Overview of 3gpp in the maritime domain</w:t>
      </w:r>
      <w:r>
        <w:tab/>
      </w:r>
      <w:r>
        <w:fldChar w:fldCharType="begin"/>
      </w:r>
      <w:r>
        <w:instrText xml:space="preserve"> PAGEREF _Toc46571476 \h </w:instrText>
      </w:r>
      <w:r>
        <w:fldChar w:fldCharType="separate"/>
      </w:r>
      <w:r>
        <w:t>5</w:t>
      </w:r>
      <w:r>
        <w:fldChar w:fldCharType="end"/>
      </w:r>
    </w:p>
    <w:p w14:paraId="294FB846" w14:textId="5A285F19" w:rsidR="00F92765" w:rsidRDefault="00F92765">
      <w:pPr>
        <w:pStyle w:val="TOC1"/>
        <w:rPr>
          <w:rFonts w:eastAsiaTheme="minorEastAsia"/>
          <w:b w:val="0"/>
          <w:color w:val="auto"/>
          <w:lang w:eastAsia="en-GB"/>
        </w:rPr>
      </w:pPr>
      <w:r>
        <w:t>5</w:t>
      </w:r>
      <w:r>
        <w:rPr>
          <w:rFonts w:eastAsiaTheme="minorEastAsia"/>
          <w:b w:val="0"/>
          <w:color w:val="auto"/>
          <w:lang w:eastAsia="en-GB"/>
        </w:rPr>
        <w:tab/>
      </w:r>
      <w:r>
        <w:t>3GPP and Maritime Services</w:t>
      </w:r>
      <w:r>
        <w:tab/>
      </w:r>
      <w:r>
        <w:fldChar w:fldCharType="begin"/>
      </w:r>
      <w:r>
        <w:instrText xml:space="preserve"> PAGEREF _Toc46571477 \h </w:instrText>
      </w:r>
      <w:r>
        <w:fldChar w:fldCharType="separate"/>
      </w:r>
      <w:r>
        <w:t>6</w:t>
      </w:r>
      <w:r>
        <w:fldChar w:fldCharType="end"/>
      </w:r>
    </w:p>
    <w:p w14:paraId="725D25E6" w14:textId="6B045EF7" w:rsidR="00F92765" w:rsidRDefault="00F92765">
      <w:pPr>
        <w:pStyle w:val="TOC1"/>
        <w:rPr>
          <w:rFonts w:eastAsiaTheme="minorEastAsia"/>
          <w:b w:val="0"/>
          <w:color w:val="auto"/>
          <w:lang w:eastAsia="en-GB"/>
        </w:rPr>
      </w:pPr>
      <w:r>
        <w:t>6</w:t>
      </w:r>
      <w:r>
        <w:rPr>
          <w:rFonts w:eastAsiaTheme="minorEastAsia"/>
          <w:b w:val="0"/>
          <w:color w:val="auto"/>
          <w:lang w:eastAsia="en-GB"/>
        </w:rPr>
        <w:tab/>
      </w:r>
      <w:r>
        <w:t>Development of 3GPP</w:t>
      </w:r>
      <w:r>
        <w:tab/>
      </w:r>
      <w:r>
        <w:fldChar w:fldCharType="begin"/>
      </w:r>
      <w:r>
        <w:instrText xml:space="preserve"> PAGEREF _Toc46571478 \h </w:instrText>
      </w:r>
      <w:r>
        <w:fldChar w:fldCharType="separate"/>
      </w:r>
      <w:r>
        <w:t>6</w:t>
      </w:r>
      <w:r>
        <w:fldChar w:fldCharType="end"/>
      </w:r>
    </w:p>
    <w:p w14:paraId="7A83EBE7" w14:textId="18C6C01F" w:rsidR="00F92765" w:rsidRDefault="00F92765">
      <w:pPr>
        <w:pStyle w:val="TOC2"/>
        <w:rPr>
          <w:rFonts w:eastAsiaTheme="minorEastAsia"/>
          <w:color w:val="auto"/>
          <w:lang w:eastAsia="en-GB"/>
        </w:rPr>
      </w:pPr>
      <w:r>
        <w:t>6.1</w:t>
      </w:r>
      <w:r>
        <w:rPr>
          <w:rFonts w:eastAsiaTheme="minorEastAsia"/>
          <w:color w:val="auto"/>
          <w:lang w:eastAsia="en-GB"/>
        </w:rPr>
        <w:tab/>
      </w:r>
      <w:r>
        <w:t>Generations of Mobile Systems</w:t>
      </w:r>
      <w:r>
        <w:tab/>
      </w:r>
      <w:r>
        <w:fldChar w:fldCharType="begin"/>
      </w:r>
      <w:r>
        <w:instrText xml:space="preserve"> PAGEREF _Toc46571479 \h </w:instrText>
      </w:r>
      <w:r>
        <w:fldChar w:fldCharType="separate"/>
      </w:r>
      <w:r>
        <w:t>7</w:t>
      </w:r>
      <w:r>
        <w:fldChar w:fldCharType="end"/>
      </w:r>
    </w:p>
    <w:p w14:paraId="31FDE6CB" w14:textId="4F00A08C" w:rsidR="00F92765" w:rsidRDefault="00F92765">
      <w:pPr>
        <w:pStyle w:val="TOC1"/>
        <w:rPr>
          <w:rFonts w:eastAsiaTheme="minorEastAsia"/>
          <w:b w:val="0"/>
          <w:color w:val="auto"/>
          <w:lang w:eastAsia="en-GB"/>
        </w:rPr>
      </w:pPr>
      <w:r>
        <w:t>7</w:t>
      </w:r>
      <w:r>
        <w:rPr>
          <w:rFonts w:eastAsiaTheme="minorEastAsia"/>
          <w:b w:val="0"/>
          <w:color w:val="auto"/>
          <w:lang w:eastAsia="en-GB"/>
        </w:rPr>
        <w:tab/>
      </w:r>
      <w:r>
        <w:t>Definitions</w:t>
      </w:r>
      <w:r>
        <w:tab/>
      </w:r>
      <w:r>
        <w:fldChar w:fldCharType="begin"/>
      </w:r>
      <w:r>
        <w:instrText xml:space="preserve"> PAGEREF _Toc46571480 \h </w:instrText>
      </w:r>
      <w:r>
        <w:fldChar w:fldCharType="separate"/>
      </w:r>
      <w:r>
        <w:t>8</w:t>
      </w:r>
      <w:r>
        <w:fldChar w:fldCharType="end"/>
      </w:r>
    </w:p>
    <w:p w14:paraId="748BC68B" w14:textId="772E80A9" w:rsidR="00F92765" w:rsidRDefault="00F92765">
      <w:pPr>
        <w:pStyle w:val="TOC1"/>
        <w:rPr>
          <w:rFonts w:eastAsiaTheme="minorEastAsia"/>
          <w:b w:val="0"/>
          <w:color w:val="auto"/>
          <w:lang w:eastAsia="en-GB"/>
        </w:rPr>
      </w:pPr>
      <w:r>
        <w:t>8</w:t>
      </w:r>
      <w:r>
        <w:rPr>
          <w:rFonts w:eastAsiaTheme="minorEastAsia"/>
          <w:b w:val="0"/>
          <w:color w:val="auto"/>
          <w:lang w:eastAsia="en-GB"/>
        </w:rPr>
        <w:tab/>
      </w:r>
      <w:r>
        <w:t>Acronyms</w:t>
      </w:r>
      <w:r>
        <w:tab/>
      </w:r>
      <w:r>
        <w:fldChar w:fldCharType="begin"/>
      </w:r>
      <w:r>
        <w:instrText xml:space="preserve"> PAGEREF _Toc46571481 \h </w:instrText>
      </w:r>
      <w:r>
        <w:fldChar w:fldCharType="separate"/>
      </w:r>
      <w:r>
        <w:t>8</w:t>
      </w:r>
      <w:r>
        <w:fldChar w:fldCharType="end"/>
      </w:r>
    </w:p>
    <w:p w14:paraId="314CC9AB" w14:textId="04DDAD34" w:rsidR="00F92765" w:rsidRDefault="00F92765">
      <w:pPr>
        <w:pStyle w:val="TOC1"/>
        <w:rPr>
          <w:rFonts w:eastAsiaTheme="minorEastAsia"/>
          <w:b w:val="0"/>
          <w:color w:val="auto"/>
          <w:lang w:eastAsia="en-GB"/>
        </w:rPr>
      </w:pPr>
      <w:r>
        <w:t>9</w:t>
      </w:r>
      <w:r>
        <w:rPr>
          <w:rFonts w:eastAsiaTheme="minorEastAsia"/>
          <w:b w:val="0"/>
          <w:color w:val="auto"/>
          <w:lang w:eastAsia="en-GB"/>
        </w:rPr>
        <w:tab/>
      </w:r>
      <w:r>
        <w:t>References</w:t>
      </w:r>
      <w:r>
        <w:tab/>
      </w:r>
      <w:r>
        <w:fldChar w:fldCharType="begin"/>
      </w:r>
      <w:r>
        <w:instrText xml:space="preserve"> PAGEREF _Toc46571482 \h </w:instrText>
      </w:r>
      <w:r>
        <w:fldChar w:fldCharType="separate"/>
      </w:r>
      <w:r>
        <w:t>8</w:t>
      </w:r>
      <w:r>
        <w:fldChar w:fldCharType="end"/>
      </w:r>
    </w:p>
    <w:p w14:paraId="226FEBB5" w14:textId="69E172AB"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6A1F2E79" w14:textId="3FAD8697" w:rsidR="00161325" w:rsidRPr="00C91630" w:rsidRDefault="00923B4D" w:rsidP="00BA5754">
      <w:r>
        <w:fldChar w:fldCharType="begin"/>
      </w:r>
      <w:r>
        <w:instrText xml:space="preserve"> TOC \t "Table caption" \c </w:instrText>
      </w:r>
      <w:r>
        <w:fldChar w:fldCharType="separate"/>
      </w:r>
      <w:r w:rsidR="000379F6">
        <w:rPr>
          <w:b/>
          <w:bCs/>
          <w:noProof/>
          <w:lang w:val="en-US"/>
        </w:rPr>
        <w:t>No table of figures entries found.</w:t>
      </w:r>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2"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46571473"/>
      <w:commentRangeStart w:id="4"/>
      <w:r>
        <w:lastRenderedPageBreak/>
        <w:t>Introduction</w:t>
      </w:r>
      <w:bookmarkEnd w:id="3"/>
      <w:commentRangeEnd w:id="4"/>
      <w:r w:rsidR="002871B5">
        <w:rPr>
          <w:rStyle w:val="CommentReference"/>
          <w:rFonts w:asciiTheme="minorHAnsi" w:eastAsiaTheme="minorHAnsi" w:hAnsiTheme="minorHAnsi" w:cstheme="minorBidi"/>
          <w:b w:val="0"/>
          <w:bCs w:val="0"/>
          <w:caps w:val="0"/>
          <w:color w:val="auto"/>
        </w:rPr>
        <w:commentReference w:id="4"/>
      </w:r>
    </w:p>
    <w:p w14:paraId="4D73C10A" w14:textId="77777777" w:rsidR="004944C8" w:rsidRDefault="004944C8" w:rsidP="004944C8">
      <w:pPr>
        <w:pStyle w:val="Heading1separatationline"/>
      </w:pPr>
    </w:p>
    <w:p w14:paraId="762E45C4" w14:textId="591D850F" w:rsidR="00EB07A5" w:rsidRDefault="00C015F9" w:rsidP="00EB07A5">
      <w:pPr>
        <w:pStyle w:val="BodyText"/>
      </w:pPr>
      <w:r w:rsidRPr="00C015F9">
        <w:t xml:space="preserve">International Mobile Telecommunications </w:t>
      </w:r>
      <w:r>
        <w:t>includes the t</w:t>
      </w:r>
      <w:r w:rsidR="00EB07A5">
        <w:t>he 3rd Generation Partnership Project (3GPP)</w:t>
      </w:r>
      <w:r>
        <w:t>. 3GPP</w:t>
      </w:r>
      <w:r w:rsidR="00EB07A5">
        <w:t> unites seven telecommunications standard development organizations (ARIB, ATIS, CCSA, ETSI, TSDSI, TTA, TTC), known as </w:t>
      </w:r>
      <w:hyperlink r:id="rId28"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5"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5"/>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9"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30" w:history="1">
        <w:r w:rsidRPr="00EB07A5">
          <w:t>SA</w:t>
        </w:r>
      </w:hyperlink>
      <w:r>
        <w:t xml:space="preserve">), </w:t>
      </w:r>
    </w:p>
    <w:p w14:paraId="24379E2F" w14:textId="111C391F" w:rsidR="00EB07A5" w:rsidRDefault="009C5BAE" w:rsidP="00EB07A5">
      <w:pPr>
        <w:pStyle w:val="BodyText"/>
        <w:numPr>
          <w:ilvl w:val="0"/>
          <w:numId w:val="42"/>
        </w:numPr>
      </w:pPr>
      <w:r>
        <w:rPr>
          <w:noProof/>
          <w:lang w:val="en-US"/>
        </w:rPr>
        <mc:AlternateContent>
          <mc:Choice Requires="wps">
            <w:drawing>
              <wp:anchor distT="0" distB="0" distL="114300" distR="114300" simplePos="0" relativeHeight="251660288" behindDoc="0" locked="0" layoutInCell="1" allowOverlap="1" wp14:anchorId="3070F21F" wp14:editId="473E87F3">
                <wp:simplePos x="0" y="0"/>
                <wp:positionH relativeFrom="column">
                  <wp:posOffset>85453</wp:posOffset>
                </wp:positionH>
                <wp:positionV relativeFrom="paragraph">
                  <wp:posOffset>4051572</wp:posOffset>
                </wp:positionV>
                <wp:extent cx="5611495" cy="635"/>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5611495" cy="635"/>
                        </a:xfrm>
                        <a:prstGeom prst="rect">
                          <a:avLst/>
                        </a:prstGeom>
                        <a:solidFill>
                          <a:prstClr val="white"/>
                        </a:solidFill>
                        <a:ln>
                          <a:noFill/>
                        </a:ln>
                      </wps:spPr>
                      <wps:txbx>
                        <w:txbxContent>
                          <w:p w14:paraId="3750C1CF" w14:textId="7C24B526" w:rsidR="00B66FA8" w:rsidRPr="001A6A03" w:rsidRDefault="00B66FA8" w:rsidP="00497FDA">
                            <w:pPr>
                              <w:pStyle w:val="Caption"/>
                            </w:pPr>
                            <w:r>
                              <w:t xml:space="preserve">Figure </w:t>
                            </w:r>
                            <w:r>
                              <w:fldChar w:fldCharType="begin"/>
                            </w:r>
                            <w:r>
                              <w:instrText xml:space="preserve"> SEQ Figure \* ARABIC </w:instrText>
                            </w:r>
                            <w:r>
                              <w:fldChar w:fldCharType="separate"/>
                            </w:r>
                            <w:r>
                              <w:rPr>
                                <w:noProof/>
                              </w:rPr>
                              <w:t>1</w:t>
                            </w:r>
                            <w:r>
                              <w:fldChar w:fldCharType="end"/>
                            </w:r>
                            <w:r>
                              <w:t>- 3GPP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070F21F" id="_x0000_t202" coordsize="21600,21600" o:spt="202" path="m,l,21600r21600,l21600,xe">
                <v:stroke joinstyle="miter"/>
                <v:path gradientshapeok="t" o:connecttype="rect"/>
              </v:shapetype>
              <v:shape id="Text Box 8" o:spid="_x0000_s1026" type="#_x0000_t202" style="position:absolute;left:0;text-align:left;margin-left:6.75pt;margin-top:319pt;width:441.8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" stroked="f">
                <v:textbox style="mso-fit-shape-to-text:t" inset="0,0,0,0">
                  <w:txbxContent>
                    <w:p w14:paraId="3750C1CF" w14:textId="7C24B526" w:rsidR="00B66FA8" w:rsidRPr="001A6A03" w:rsidRDefault="00B66FA8" w:rsidP="00497FDA">
                      <w:pPr>
                        <w:pStyle w:val="Caption"/>
                      </w:pPr>
                      <w:r>
                        <w:t xml:space="preserve">Figure </w:t>
                      </w:r>
                      <w:r>
                        <w:fldChar w:fldCharType="begin"/>
                      </w:r>
                      <w:r>
                        <w:instrText xml:space="preserve"> SEQ Figure \* ARABIC </w:instrText>
                      </w:r>
                      <w:r>
                        <w:fldChar w:fldCharType="separate"/>
                      </w:r>
                      <w:r>
                        <w:rPr>
                          <w:noProof/>
                        </w:rPr>
                        <w:t>1</w:t>
                      </w:r>
                      <w:r>
                        <w:fldChar w:fldCharType="end"/>
                      </w:r>
                      <w:r>
                        <w:t>- 3GPP structure</w:t>
                      </w:r>
                    </w:p>
                  </w:txbxContent>
                </v:textbox>
                <w10:wrap type="topAndBottom"/>
              </v:shape>
            </w:pict>
          </mc:Fallback>
        </mc:AlternateContent>
      </w:r>
      <w:r w:rsidRPr="00EB07A5">
        <w:rPr>
          <w:noProof/>
          <w:lang w:val="en-US"/>
        </w:rPr>
        <w:drawing>
          <wp:anchor distT="0" distB="0" distL="114300" distR="114300" simplePos="0" relativeHeight="251658240" behindDoc="0" locked="0" layoutInCell="1" allowOverlap="1" wp14:anchorId="580FEE1A" wp14:editId="7ED868B3">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31"/>
                    </pic:cNvPr>
                    <pic:cNvPicPr>
                      <a:picLocks noChangeAspect="1" noChangeArrowheads="1"/>
                    </pic:cNvPicPr>
                  </pic:nvPicPr>
                  <pic:blipFill>
                    <a:blip r:embed="rId3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3" w:history="1">
        <w:r w:rsidR="00EB07A5" w:rsidRPr="00EB07A5">
          <w:t>CT</w:t>
        </w:r>
      </w:hyperlink>
      <w:r w:rsidR="00EB07A5">
        <w:t>) </w:t>
      </w:r>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456772CB"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South Korea and China</w:t>
      </w:r>
      <w:r>
        <w:t>.  3GPP networks also</w:t>
      </w:r>
      <w:r w:rsidR="00EB07A5">
        <w:t xml:space="preserve"> </w:t>
      </w:r>
      <w:r>
        <w:t>enable</w:t>
      </w:r>
      <w:r w:rsidR="00EB07A5">
        <w:t xml:space="preserve"> the interconnection of </w:t>
      </w:r>
      <w:r w:rsidR="00EB07A5">
        <w:lastRenderedPageBreak/>
        <w:t xml:space="preserve">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6" w:name="_Toc46571474"/>
      <w:r>
        <w:t>Background</w:t>
      </w:r>
      <w:bookmarkEnd w:id="6"/>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1A5A7B19" w:rsidR="00597CD5" w:rsidRDefault="00065419" w:rsidP="00597CD5">
      <w:pPr>
        <w:pStyle w:val="BodyText"/>
      </w:pPr>
      <w:r>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South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7" w:name="_Toc46571475"/>
      <w:r w:rsidRPr="00065419">
        <w:t>Aims and Objectives</w:t>
      </w:r>
      <w:bookmarkEnd w:id="7"/>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6645732D" w:rsidR="007E30DF" w:rsidRPr="00205D9B" w:rsidRDefault="006C251E" w:rsidP="00DE2814">
      <w:pPr>
        <w:pStyle w:val="Heading1"/>
      </w:pPr>
      <w:bookmarkStart w:id="8" w:name="_Toc46571476"/>
      <w:r>
        <w:t xml:space="preserve">Overview of </w:t>
      </w:r>
      <w:r w:rsidR="00065419">
        <w:t>3gpp in the maritime domain</w:t>
      </w:r>
      <w:bookmarkEnd w:id="8"/>
    </w:p>
    <w:p w14:paraId="3989E284" w14:textId="77777777" w:rsidR="007E30DF" w:rsidRPr="009858BC" w:rsidRDefault="007E30DF" w:rsidP="001349DB">
      <w:pPr>
        <w:pStyle w:val="Heading2separationline"/>
      </w:pPr>
    </w:p>
    <w:p w14:paraId="66DAC859" w14:textId="0D426665" w:rsidR="005A1F68" w:rsidRDefault="007E3859" w:rsidP="00611F74">
      <w:pPr>
        <w:autoSpaceDE w:val="0"/>
        <w:autoSpaceDN w:val="0"/>
        <w:adjustRightInd w:val="0"/>
        <w:spacing w:line="240" w:lineRule="auto"/>
        <w:rPr>
          <w:ins w:id="9" w:author="Author"/>
        </w:rPr>
      </w:pPr>
      <w:r w:rsidRPr="005A1F68">
        <w:rPr>
          <w:sz w:val="22"/>
        </w:rPr>
        <w:t xml:space="preserve">IMO's </w:t>
      </w:r>
      <w:hyperlink r:id="rId34" w:history="1">
        <w:r w:rsidRPr="005A1F68">
          <w:rPr>
            <w:sz w:val="22"/>
          </w:rPr>
          <w:t>Strategic Plan</w:t>
        </w:r>
      </w:hyperlink>
      <w:r w:rsidRPr="005A1F68">
        <w:rPr>
          <w:sz w:val="22"/>
        </w:rPr>
        <w:t xml:space="preserve"> (2018-2023) has a key Strategic Direction to "Integrate new and advancing technologies in the regulatory framework"</w:t>
      </w:r>
      <w:r w:rsidR="005A1F68">
        <w:rPr>
          <w:sz w:val="22"/>
        </w:rPr>
        <w:t xml:space="preserve">, and, a </w:t>
      </w:r>
      <w:r w:rsidR="005A1F68" w:rsidRPr="00611F74">
        <w:rPr>
          <w:sz w:val="22"/>
        </w:rPr>
        <w:t>task</w:t>
      </w:r>
      <w:r w:rsidR="005A1F68">
        <w:rPr>
          <w:sz w:val="22"/>
        </w:rPr>
        <w:t xml:space="preserve"> to</w:t>
      </w:r>
      <w:r w:rsidR="005A1F68" w:rsidRPr="00611F74">
        <w:rPr>
          <w:sz w:val="22"/>
        </w:rPr>
        <w:t xml:space="preserve"> look into “available communications systems…and how they can be used, based on range,</w:t>
      </w:r>
      <w:r w:rsidR="005A1F68">
        <w:rPr>
          <w:sz w:val="22"/>
        </w:rPr>
        <w:t xml:space="preserve"> </w:t>
      </w:r>
      <w:r w:rsidR="005A1F68" w:rsidRPr="00611F74">
        <w:rPr>
          <w:sz w:val="22"/>
        </w:rPr>
        <w:t>bandwidth, etc. and what systems are currently being developed and will be in use when e-</w:t>
      </w:r>
      <w:commentRangeStart w:id="10"/>
      <w:r w:rsidR="005A1F68" w:rsidRPr="00611F74">
        <w:rPr>
          <w:sz w:val="22"/>
        </w:rPr>
        <w:t>navigation is</w:t>
      </w:r>
      <w:r w:rsidR="005A1F68">
        <w:rPr>
          <w:sz w:val="22"/>
        </w:rPr>
        <w:t xml:space="preserve"> </w:t>
      </w:r>
      <w:r w:rsidR="005A1F68" w:rsidRPr="00611F74">
        <w:rPr>
          <w:sz w:val="22"/>
        </w:rPr>
        <w:t xml:space="preserve">live is </w:t>
      </w:r>
      <w:commentRangeEnd w:id="10"/>
      <w:r w:rsidR="00933E52">
        <w:rPr>
          <w:rStyle w:val="CommentReference"/>
        </w:rPr>
        <w:commentReference w:id="10"/>
      </w:r>
      <w:r w:rsidR="005A1F68" w:rsidRPr="00611F74">
        <w:rPr>
          <w:sz w:val="22"/>
        </w:rPr>
        <w:t>fully implemented…[and]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(IMO </w:t>
      </w:r>
      <w:r w:rsidR="00025298">
        <w:rPr>
          <w:sz w:val="22"/>
        </w:rPr>
        <w:t>Strategic Implementation Plan (</w:t>
      </w:r>
      <w:r w:rsidR="005A1F68">
        <w:rPr>
          <w:sz w:val="22"/>
        </w:rPr>
        <w:t>SIP</w:t>
      </w:r>
      <w:r w:rsidR="00025298">
        <w:rPr>
          <w:sz w:val="22"/>
        </w:rPr>
        <w:t>)</w:t>
      </w:r>
      <w:r w:rsidR="005A1F68">
        <w:rPr>
          <w:sz w:val="22"/>
        </w:rPr>
        <w:t xml:space="preserve"> Task S4.1.4)</w:t>
      </w:r>
      <w:r w:rsidR="005A1F68" w:rsidRPr="00611F74">
        <w:rPr>
          <w:sz w:val="22"/>
        </w:rPr>
        <w:t xml:space="preserve">. </w:t>
      </w:r>
    </w:p>
    <w:p w14:paraId="059021F4" w14:textId="77777777" w:rsidR="005A1F68" w:rsidRDefault="005A1F68" w:rsidP="00611F74">
      <w:pPr>
        <w:autoSpaceDE w:val="0"/>
        <w:autoSpaceDN w:val="0"/>
        <w:adjustRightInd w:val="0"/>
        <w:spacing w:line="240" w:lineRule="auto"/>
        <w:rPr>
          <w:ins w:id="11" w:author="Author"/>
        </w:rPr>
      </w:pPr>
    </w:p>
    <w:p w14:paraId="52C5B3CB" w14:textId="2E4AC5B9" w:rsidR="009C6CA5" w:rsidRPr="005A1F68" w:rsidRDefault="009C6CA5" w:rsidP="00611F74">
      <w:pPr>
        <w:autoSpaceDE w:val="0"/>
        <w:autoSpaceDN w:val="0"/>
        <w:adjustRightInd w:val="0"/>
        <w:spacing w:line="240" w:lineRule="auto"/>
      </w:pPr>
      <w:del w:id="12" w:author="Author">
        <w:r w:rsidRPr="005A1F68" w:rsidDel="005A1F68">
          <w:rPr>
            <w:sz w:val="22"/>
          </w:rPr>
          <w:delText xml:space="preserve"> </w:delText>
        </w:r>
      </w:del>
      <w:r w:rsidR="007E3859" w:rsidRPr="005A1F68">
        <w:rPr>
          <w:sz w:val="22"/>
        </w:rPr>
        <w:t>This involves</w:t>
      </w:r>
      <w:r w:rsidRPr="005A1F68">
        <w:rPr>
          <w:sz w:val="22"/>
        </w:rPr>
        <w:t>:</w:t>
      </w:r>
      <w:r w:rsidR="007E3859"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3F81F72E" w:rsidR="00065419" w:rsidRDefault="009858BC" w:rsidP="00065419">
      <w:pPr>
        <w:pStyle w:val="Bullet1"/>
        <w:numPr>
          <w:ilvl w:val="0"/>
          <w:numId w:val="0"/>
        </w:numPr>
        <w:ind w:left="425" w:hanging="425"/>
      </w:pPr>
      <w:r>
        <w:t xml:space="preserve">The primary benefits of the 3GPP environments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60D23441"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(South Korea)</w:t>
      </w:r>
      <w:r>
        <w:t>)</w:t>
      </w:r>
    </w:p>
    <w:p w14:paraId="628E0A50" w14:textId="2B415258" w:rsidR="00F45239" w:rsidRDefault="00B0494B" w:rsidP="00F45239">
      <w:pPr>
        <w:pStyle w:val="Bullet1"/>
        <w:numPr>
          <w:ilvl w:val="0"/>
          <w:numId w:val="43"/>
        </w:numPr>
      </w:pPr>
      <w:r>
        <w:lastRenderedPageBreak/>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13" w:name="_Toc46571477"/>
      <w:r>
        <w:t xml:space="preserve">IMT </w:t>
      </w:r>
      <w:r w:rsidR="006C251E">
        <w:t>and Maritime Services</w:t>
      </w:r>
      <w:bookmarkEnd w:id="13"/>
    </w:p>
    <w:p w14:paraId="7F688598" w14:textId="583E696F" w:rsidR="006C251E" w:rsidRDefault="006C251E" w:rsidP="006C251E">
      <w:pPr>
        <w:pStyle w:val="Heading2separationline"/>
      </w:pPr>
    </w:p>
    <w:p w14:paraId="7D30DCF0" w14:textId="2DE50ECF" w:rsidR="00E61DB8" w:rsidRDefault="00E61DB8" w:rsidP="006C251E">
      <w:pPr>
        <w:pStyle w:val="BodyText"/>
      </w:pPr>
      <w:del w:id="14" w:author="Author">
        <w:r w:rsidDel="00DF1211">
          <w:delText xml:space="preserve">The </w:delText>
        </w:r>
      </w:del>
      <w:commentRangeStart w:id="15"/>
      <w:ins w:id="16" w:author="Author">
        <w:r w:rsidR="00A663DE">
          <w:t xml:space="preserve">IMT, such as </w:t>
        </w:r>
      </w:ins>
      <w:r>
        <w:t xml:space="preserve">3GPP services, primarily LTE and 5G, </w:t>
      </w:r>
      <w:r w:rsidR="00F93E14">
        <w:t>provide</w:t>
      </w:r>
      <w:r>
        <w:t xml:space="preserve"> high bandwidth, low latency, radio based, Wide Area Network (WAN) that offers the ability to connect ship and shore and distributed shore side systems.</w:t>
      </w:r>
      <w:commentRangeEnd w:id="15"/>
      <w:r w:rsidR="009D23CC">
        <w:rPr>
          <w:rStyle w:val="CommentReference"/>
        </w:rPr>
        <w:commentReference w:id="15"/>
      </w:r>
    </w:p>
    <w:p w14:paraId="4A62A928" w14:textId="7B679D1D" w:rsidR="00E61DB8" w:rsidRDefault="00E61DB8" w:rsidP="006C251E">
      <w:pPr>
        <w:pStyle w:val="BodyText"/>
      </w:pPr>
      <w:r>
        <w:t xml:space="preserve"> </w:t>
      </w:r>
      <w:r w:rsidR="00F93E14">
        <w:t xml:space="preserve">It is important </w:t>
      </w:r>
      <w:r>
        <w:t xml:space="preserve">to be aware </w:t>
      </w:r>
      <w:r w:rsidR="00017391">
        <w:t>o</w:t>
      </w:r>
      <w:r>
        <w:t xml:space="preserve">f the following when evaluating </w:t>
      </w:r>
      <w:r w:rsidR="006E1079">
        <w:t xml:space="preserve">3GPP </w:t>
      </w:r>
      <w:r>
        <w:t>use cases:</w:t>
      </w:r>
    </w:p>
    <w:p w14:paraId="1DC12605" w14:textId="7DA0F8EA" w:rsidR="00E61DB8" w:rsidRDefault="00E61DB8" w:rsidP="00017391">
      <w:pPr>
        <w:pStyle w:val="BodyText"/>
        <w:numPr>
          <w:ilvl w:val="0"/>
          <w:numId w:val="48"/>
        </w:numPr>
      </w:pPr>
      <w:r>
        <w:t xml:space="preserve">Most </w:t>
      </w:r>
      <w:r w:rsidR="0046369E">
        <w:t xml:space="preserve">3GPP </w:t>
      </w:r>
      <w:r>
        <w:t xml:space="preserve">networks are commercially </w:t>
      </w:r>
      <w:r w:rsidR="00017391">
        <w:t>operated,</w:t>
      </w:r>
      <w:r>
        <w:t xml:space="preserve"> </w:t>
      </w:r>
      <w:r w:rsidR="00017391">
        <w:t>and the use of a commercial network normally requires that the user pays</w:t>
      </w:r>
    </w:p>
    <w:p w14:paraId="5DF08B99" w14:textId="362C44EC" w:rsidR="00E61DB8" w:rsidRDefault="0046369E" w:rsidP="00017391">
      <w:pPr>
        <w:pStyle w:val="BodyText"/>
        <w:numPr>
          <w:ilvl w:val="0"/>
          <w:numId w:val="48"/>
        </w:numPr>
      </w:pPr>
      <w:r>
        <w:t xml:space="preserve">3GPP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3GPP specifications</w:t>
      </w:r>
    </w:p>
    <w:p w14:paraId="15DA3BED" w14:textId="6B9AD4B8" w:rsidR="000379F6" w:rsidRDefault="000379F6" w:rsidP="00017391">
      <w:pPr>
        <w:pStyle w:val="BodyText"/>
        <w:numPr>
          <w:ilvl w:val="0"/>
          <w:numId w:val="48"/>
        </w:numPr>
      </w:pPr>
      <w:r>
        <w:t xml:space="preserve">Access to </w:t>
      </w:r>
      <w:r w:rsidR="0046369E">
        <w:t xml:space="preserve">3GPP </w:t>
      </w:r>
      <w:r>
        <w:t xml:space="preserve">Mission Critical Services may include additional </w:t>
      </w:r>
      <w:r w:rsidR="006E1079">
        <w:t>service and</w:t>
      </w:r>
      <w:r w:rsidR="00497FDA">
        <w:t xml:space="preserve"> terminal unit </w:t>
      </w:r>
      <w:r>
        <w:t>costs</w:t>
      </w:r>
    </w:p>
    <w:p w14:paraId="1B85135F" w14:textId="18B75C36" w:rsidR="00E61DB8" w:rsidRDefault="00E61DB8" w:rsidP="00017391">
      <w:pPr>
        <w:pStyle w:val="BodyText"/>
        <w:numPr>
          <w:ilvl w:val="0"/>
          <w:numId w:val="48"/>
        </w:numPr>
      </w:pPr>
      <w:r>
        <w:t xml:space="preserve">The </w:t>
      </w:r>
      <w:r w:rsidR="00017391">
        <w:t xml:space="preserve">bandwidth of the </w:t>
      </w:r>
      <w:r w:rsidR="0046369E">
        <w:t xml:space="preserve">3GPP </w:t>
      </w:r>
      <w:r w:rsidR="00017391">
        <w:t>data channel is inversely proportional to the distance to the GSM base station</w:t>
      </w:r>
    </w:p>
    <w:p w14:paraId="1987193F" w14:textId="4DB544A6" w:rsidR="00E61DB8" w:rsidRDefault="00017391" w:rsidP="00017391">
      <w:pPr>
        <w:pStyle w:val="BodyText"/>
        <w:numPr>
          <w:ilvl w:val="0"/>
          <w:numId w:val="48"/>
        </w:numPr>
      </w:pPr>
      <w:r>
        <w:t>Although the GSM network have significant reliability due to the commercial imperative, the user is dependent on the commercial operators to maintain access to the network</w:t>
      </w:r>
    </w:p>
    <w:p w14:paraId="1011D588" w14:textId="5560E409" w:rsidR="00F93E14" w:rsidRDefault="00F93E14" w:rsidP="00563BA5">
      <w:pPr>
        <w:pStyle w:val="Heading2"/>
      </w:pPr>
      <w:r>
        <w:t>Use cases</w:t>
      </w:r>
    </w:p>
    <w:p w14:paraId="310D2AE9" w14:textId="3F6A5CF0" w:rsidR="00017391" w:rsidRDefault="00017391" w:rsidP="006C251E">
      <w:pPr>
        <w:pStyle w:val="BodyText"/>
      </w:pPr>
      <w:r>
        <w:t>Typical use cases for</w:t>
      </w:r>
      <w:ins w:id="17" w:author="Author">
        <w:r w:rsidR="00BD1867">
          <w:t xml:space="preserve"> IMT, such as</w:t>
        </w:r>
      </w:ins>
      <w:r>
        <w:t xml:space="preserve"> </w:t>
      </w:r>
      <w:commentRangeStart w:id="18"/>
      <w:r>
        <w:t>3GPP services</w:t>
      </w:r>
      <w:ins w:id="19" w:author="Author">
        <w:r w:rsidR="00BD1867">
          <w:t>,</w:t>
        </w:r>
      </w:ins>
      <w:r w:rsidR="00F93E14">
        <w:t xml:space="preserve"> </w:t>
      </w:r>
      <w:commentRangeEnd w:id="18"/>
      <w:r w:rsidR="007B5CB7">
        <w:rPr>
          <w:rStyle w:val="CommentReference"/>
        </w:rPr>
        <w:commentReference w:id="18"/>
      </w:r>
      <w:r w:rsidR="00F93E14">
        <w:t>to support the provision of AtoN, including VTS,</w:t>
      </w:r>
      <w:r>
        <w:t xml:space="preserve"> include the following:</w:t>
      </w:r>
    </w:p>
    <w:p w14:paraId="0C692E28" w14:textId="0332A6C6" w:rsidR="00017391" w:rsidRDefault="00017391" w:rsidP="00017391">
      <w:pPr>
        <w:pStyle w:val="BodyText"/>
        <w:numPr>
          <w:ilvl w:val="0"/>
          <w:numId w:val="49"/>
        </w:numPr>
      </w:pPr>
      <w:r>
        <w:t xml:space="preserve">Monitoring of Aids to Navigation: 3GPP provides a communications channel for remote Internet of Things (IoT) devices allowing </w:t>
      </w:r>
      <w:del w:id="20" w:author="Author">
        <w:r w:rsidR="00F93E14" w:rsidDel="005A1F68">
          <w:delText xml:space="preserve"> </w:delText>
        </w:r>
      </w:del>
      <w:r w:rsidR="00F93E14">
        <w:t>the shore authority</w:t>
      </w:r>
      <w:r>
        <w:t xml:space="preserve"> to monitor a wide range of peripheral AtoN and their supporting subsystems including batteries, solar panels and electricity generating systems.</w:t>
      </w:r>
      <w:r w:rsidR="00B66FA8">
        <w:t xml:space="preserve"> The 3GPP networks allows positioning to be determined without the use of GNSS.</w:t>
      </w:r>
    </w:p>
    <w:p w14:paraId="2B5629FB" w14:textId="187A143B"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3GPP enables the placing of meteorological and hydrographic sensors in ideal locations to gather the required data and ensure that this is available in real time to share with ship and shore services using AIS, ASM and 3GPP as the ship to shore communication channel.</w:t>
      </w:r>
    </w:p>
    <w:p w14:paraId="3D447D71" w14:textId="69101883"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3GPP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Maritime Safety Information (MSI).</w:t>
      </w:r>
      <w:r w:rsidR="000379F6">
        <w:t>Processing at the edge (at the device) can limit the amount of data that is to be transferred.</w:t>
      </w:r>
    </w:p>
    <w:p w14:paraId="7EFCB142" w14:textId="2237C5B2" w:rsidR="000379F6" w:rsidRDefault="00F93E14" w:rsidP="000379F6">
      <w:pPr>
        <w:pStyle w:val="BodyText"/>
      </w:pPr>
      <w:r>
        <w:t xml:space="preserve">It is noted that many </w:t>
      </w:r>
      <w:r w:rsidR="000379F6">
        <w:t xml:space="preserve">ship operators are </w:t>
      </w:r>
      <w:r>
        <w:t xml:space="preserve">currently </w:t>
      </w:r>
      <w:r w:rsidR="000379F6">
        <w:t xml:space="preserve">using 3GPP systems to provide services to crew, </w:t>
      </w:r>
      <w:r>
        <w:t>monitor containers, collect data on emissions</w:t>
      </w:r>
      <w:r w:rsidR="000379F6">
        <w:t xml:space="preserve"> and</w:t>
      </w:r>
      <w:r>
        <w:t xml:space="preserve"> monitor</w:t>
      </w:r>
      <w:r w:rsidR="000379F6">
        <w:t xml:space="preserve"> vessel systems using existing coastal and port 3GPP 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21" w:name="_Toc46571478"/>
      <w:r>
        <w:t xml:space="preserve">Development of </w:t>
      </w:r>
      <w:r w:rsidR="00E4156E">
        <w:t xml:space="preserve">IMT </w:t>
      </w:r>
      <w:bookmarkEnd w:id="21"/>
    </w:p>
    <w:p w14:paraId="0CAE9AAF" w14:textId="52740B7B" w:rsidR="006C251E" w:rsidRDefault="006C251E" w:rsidP="006C251E">
      <w:pPr>
        <w:pStyle w:val="Heading1separatationline"/>
      </w:pPr>
    </w:p>
    <w:p w14:paraId="0C98CB34" w14:textId="78518EF8" w:rsidR="00BC5284" w:rsidRDefault="00D347A4" w:rsidP="00611F74">
      <w:pPr>
        <w:pStyle w:val="BodyText"/>
        <w:rPr>
          <w:sz w:val="27"/>
        </w:rPr>
      </w:pPr>
      <w:r>
        <w:t xml:space="preserve">Over the years </w:t>
      </w:r>
      <w:r w:rsidR="00E4156E">
        <w:t xml:space="preserve">IMT, such as </w:t>
      </w:r>
      <w:r>
        <w:t xml:space="preserve">3GPP systems have developed from the initial 1G technology available in the 1980’s to the </w:t>
      </w:r>
      <w:r w:rsidR="005A1F68">
        <w:t xml:space="preserve">subsequent generational systems (up to 5G today) that provide capabilities and services that were not even imaginable then. </w:t>
      </w:r>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07784F">
        <w:trPr>
          <w:cantSplit/>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68308242" w14:textId="71B9B8B7"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4187E73A" w14:textId="77777777" w:rsidR="00BC5284" w:rsidRPr="00497FDA" w:rsidRDefault="00BC5284">
            <w:pPr>
              <w:rPr>
                <w:rFonts w:asciiTheme="majorHAnsi" w:hAnsiTheme="majorHAnsi" w:cstheme="majorHAnsi"/>
                <w:sz w:val="20"/>
                <w:szCs w:val="20"/>
              </w:rPr>
            </w:pP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Radiocom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(Source:</w:t>
            </w:r>
            <w:hyperlink r:id="rId35" w:tgtFrame="_blank" w:history="1">
              <w:r w:rsidRPr="00497FDA">
                <w:rPr>
                  <w:rStyle w:val="Hyperlink"/>
                  <w:rFonts w:asciiTheme="majorHAnsi" w:hAnsiTheme="majorHAnsi" w:cstheme="majorHAnsi"/>
                  <w:sz w:val="20"/>
                  <w:szCs w:val="20"/>
                </w:rPr>
                <w:t>wikipedia</w:t>
              </w:r>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07784F">
        <w:trPr>
          <w:cantSplit/>
          <w:trHeight w:val="179"/>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14F6B3AB" w14:textId="10C0E937"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53BFA032" w14:textId="77777777" w:rsidR="00BC5284" w:rsidRPr="00497FDA" w:rsidRDefault="00BC5284" w:rsidP="00BC5284">
            <w:pPr>
              <w:rPr>
                <w:rFonts w:asciiTheme="majorHAnsi" w:hAnsiTheme="majorHAnsi" w:cstheme="majorHAnsi"/>
                <w:sz w:val="20"/>
                <w:szCs w:val="20"/>
              </w:rPr>
            </w:pP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CDMAOne,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07784F">
        <w:trPr>
          <w:cantSplit/>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74D15772" w14:textId="54285AE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2B338020" w14:textId="77777777" w:rsidR="00BC5284" w:rsidRPr="00497FDA" w:rsidRDefault="00BC5284">
            <w:pPr>
              <w:pStyle w:val="NormalWeb"/>
              <w:rPr>
                <w:rFonts w:asciiTheme="majorHAnsi" w:hAnsiTheme="majorHAnsi" w:cstheme="majorHAnsi"/>
                <w:sz w:val="20"/>
                <w:szCs w:val="20"/>
              </w:rPr>
            </w:pPr>
          </w:p>
          <w:p w14:paraId="1E14B111" w14:textId="23284B53"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This has allowed for the maintenance and development of GSM, with the evolution of General Packet Radio Service (GPRS) and Enhanced Data rates for GSM Evolution (EDGE), as well as further developments with the Universal Mobile Telecommunications System (UMTS) and High Speed Packet data Access (HSPA).</w:t>
            </w:r>
          </w:p>
          <w:p w14:paraId="5BDE8432" w14:textId="77777777" w:rsidR="00BC5284" w:rsidRPr="00497FDA" w:rsidRDefault="00BC5284">
            <w:pPr>
              <w:pStyle w:val="NormalWeb"/>
              <w:rPr>
                <w:rFonts w:asciiTheme="majorHAnsi" w:hAnsiTheme="majorHAnsi" w:cstheme="majorHAnsi"/>
                <w:sz w:val="20"/>
                <w:szCs w:val="20"/>
              </w:rPr>
            </w:pPr>
          </w:p>
          <w:p w14:paraId="3442C7A2" w14:textId="193D3ABA"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p w14:paraId="1AD9AE5F" w14:textId="1A9EF457" w:rsidR="00BC5284" w:rsidRPr="00497FDA" w:rsidRDefault="00BC5284">
            <w:pPr>
              <w:pStyle w:val="NormalWeb"/>
              <w:rPr>
                <w:rFonts w:asciiTheme="majorHAnsi" w:hAnsiTheme="majorHAnsi" w:cstheme="majorHAnsi"/>
                <w:sz w:val="20"/>
                <w:szCs w:val="20"/>
              </w:rPr>
            </w:pP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60196E1B" w14:textId="7045886F"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high speed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368FEEE1" w14:textId="77777777" w:rsidR="00BC5284" w:rsidRPr="00497FDA" w:rsidRDefault="00BC5284">
            <w:pPr>
              <w:pStyle w:val="NormalWeb"/>
              <w:rPr>
                <w:rFonts w:asciiTheme="majorHAnsi" w:hAnsiTheme="majorHAnsi" w:cstheme="majorHAnsi"/>
                <w:sz w:val="20"/>
                <w:szCs w:val="20"/>
              </w:rPr>
            </w:pPr>
          </w:p>
          <w:p w14:paraId="07945E9C" w14:textId="1DA3E00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07784F">
        <w:trPr>
          <w:cantSplit/>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343E3781" w14:textId="5C0C0AB4"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5503700F" w14:textId="77777777" w:rsidR="00BC5284" w:rsidRPr="00497FDA" w:rsidRDefault="00BC5284">
            <w:pPr>
              <w:pStyle w:val="NormalWeb"/>
              <w:rPr>
                <w:rFonts w:asciiTheme="majorHAnsi" w:hAnsiTheme="majorHAnsi" w:cstheme="majorHAnsi"/>
                <w:sz w:val="20"/>
                <w:szCs w:val="20"/>
              </w:rPr>
            </w:pPr>
          </w:p>
          <w:p w14:paraId="656C3F87" w14:textId="0D4CB0D2" w:rsidR="00BC5284" w:rsidRPr="00497FDA" w:rsidRDefault="00BC5284">
            <w:pPr>
              <w:pStyle w:val="NormalWeb"/>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39444895" w14:textId="0757ACE7" w:rsidR="006C251E" w:rsidRDefault="00497FDA" w:rsidP="00497FDA">
      <w:pPr>
        <w:pStyle w:val="Caption"/>
      </w:pPr>
      <w:r>
        <w:t xml:space="preserve">Table </w:t>
      </w:r>
      <w:r>
        <w:fldChar w:fldCharType="begin"/>
      </w:r>
      <w:r>
        <w:instrText xml:space="preserve"> SEQ Table \* ARABIC </w:instrText>
      </w:r>
      <w:r>
        <w:fldChar w:fldCharType="separate"/>
      </w:r>
      <w:r>
        <w:rPr>
          <w:noProof/>
        </w:rPr>
        <w:t>1</w:t>
      </w:r>
      <w:r>
        <w:fldChar w:fldCharType="end"/>
      </w:r>
      <w:r>
        <w:t>- 3GPP technology</w:t>
      </w:r>
    </w:p>
    <w:p w14:paraId="4990D0B1" w14:textId="22B73599" w:rsidR="00497FDA" w:rsidRPr="00497FDA" w:rsidRDefault="005A1F68" w:rsidP="00497FDA">
      <w:ins w:id="22" w:author="Author">
        <w:r>
          <w:t>.</w:t>
        </w:r>
      </w:ins>
    </w:p>
    <w:p w14:paraId="64401A83" w14:textId="2450325B" w:rsidR="00E069B6" w:rsidRDefault="006C251E" w:rsidP="00E069B6">
      <w:pPr>
        <w:pStyle w:val="Heading1"/>
      </w:pPr>
      <w:bookmarkStart w:id="23" w:name="_Toc46571480"/>
      <w:r>
        <w:lastRenderedPageBreak/>
        <w:t>Definitions</w:t>
      </w:r>
      <w:bookmarkEnd w:id="23"/>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57C99AFF" w14:textId="62D58CDD" w:rsidR="00A027ED" w:rsidRDefault="00A027ED" w:rsidP="00E069B6">
      <w:pPr>
        <w:pStyle w:val="BodyText"/>
      </w:pPr>
      <w:r w:rsidRPr="00A027ED">
        <w:rPr>
          <w:highlight w:val="yellow"/>
        </w:rPr>
        <w:t xml:space="preserve">[Need to consider adding definitions to support </w:t>
      </w:r>
      <w:r w:rsidR="000379F6">
        <w:rPr>
          <w:highlight w:val="yellow"/>
        </w:rPr>
        <w:t>3GPP</w:t>
      </w:r>
      <w:r w:rsidRPr="00A027ED">
        <w:rPr>
          <w:highlight w:val="yellow"/>
        </w:rPr>
        <w:t xml:space="preserve"> as appropriate</w:t>
      </w:r>
      <w:r>
        <w:t xml:space="preserve">] </w:t>
      </w:r>
    </w:p>
    <w:p w14:paraId="00B3EA18" w14:textId="77777777" w:rsidR="000379F6" w:rsidRDefault="000379F6" w:rsidP="00E069B6">
      <w:pPr>
        <w:pStyle w:val="BodyText"/>
      </w:pPr>
    </w:p>
    <w:p w14:paraId="7F0DCEC7" w14:textId="4177A43C" w:rsidR="00E069B6" w:rsidRDefault="006C251E" w:rsidP="00E069B6">
      <w:pPr>
        <w:pStyle w:val="Heading1"/>
      </w:pPr>
      <w:bookmarkStart w:id="24" w:name="_Toc46571481"/>
      <w:r>
        <w:t>Acronyms</w:t>
      </w:r>
      <w:bookmarkEnd w:id="24"/>
    </w:p>
    <w:p w14:paraId="4FC292D7" w14:textId="77777777" w:rsidR="00E069B6" w:rsidRPr="00E069B6" w:rsidRDefault="00E069B6" w:rsidP="00E069B6">
      <w:pPr>
        <w:pStyle w:val="Heading1separatationline"/>
      </w:pPr>
    </w:p>
    <w:p w14:paraId="4D42CF47" w14:textId="77777777" w:rsidR="002E5411" w:rsidRDefault="002E5411" w:rsidP="002E5411">
      <w:pPr>
        <w:pStyle w:val="Acronym"/>
        <w:rPr>
          <w:moveTo w:id="25" w:author="Author"/>
        </w:rPr>
      </w:pPr>
      <w:moveToRangeStart w:id="26" w:author="Author" w:name="move58870996"/>
      <w:moveTo w:id="27" w:author="Author">
        <w:r>
          <w:t>AIS</w:t>
        </w:r>
        <w:r>
          <w:tab/>
          <w:t>Automatic Identification System</w:t>
        </w:r>
      </w:moveTo>
    </w:p>
    <w:moveToRangeEnd w:id="26"/>
    <w:p w14:paraId="740CAD1C" w14:textId="3AE995BB" w:rsidR="002E5411" w:rsidRDefault="002E5411" w:rsidP="00E069B6">
      <w:pPr>
        <w:pStyle w:val="Acronym"/>
        <w:rPr>
          <w:ins w:id="28" w:author="Author"/>
        </w:rPr>
      </w:pPr>
      <w:ins w:id="29" w:author="Author">
        <w:r>
          <w:t>ARIB</w:t>
        </w:r>
        <w:r>
          <w:tab/>
        </w:r>
        <w:r w:rsidR="00C01D4A" w:rsidRPr="00C01D4A">
          <w:t>Association of Radio Industries and Businesses</w:t>
        </w:r>
      </w:ins>
    </w:p>
    <w:p w14:paraId="02AF1F2A" w14:textId="77777777" w:rsidR="00C01D4A" w:rsidRDefault="00C01D4A" w:rsidP="00C01D4A">
      <w:pPr>
        <w:pStyle w:val="Acronym"/>
        <w:rPr>
          <w:moveTo w:id="30" w:author="Author"/>
        </w:rPr>
      </w:pPr>
      <w:moveToRangeStart w:id="31" w:author="Author" w:name="move58871016"/>
      <w:moveTo w:id="32" w:author="Author">
        <w:r>
          <w:t>ASM</w:t>
        </w:r>
        <w:r>
          <w:tab/>
          <w:t xml:space="preserve">ASM as part of the VHF Data Exchange System </w:t>
        </w:r>
      </w:moveTo>
    </w:p>
    <w:p w14:paraId="134B452F" w14:textId="77777777" w:rsidR="00C01D4A" w:rsidRDefault="00C01D4A" w:rsidP="00C01D4A">
      <w:pPr>
        <w:pStyle w:val="Acronym"/>
        <w:rPr>
          <w:moveTo w:id="33" w:author="Author"/>
        </w:rPr>
      </w:pPr>
      <w:moveTo w:id="34" w:author="Author">
        <w:r>
          <w:t>ASM</w:t>
        </w:r>
        <w:r>
          <w:tab/>
          <w:t>Application Specific Message</w:t>
        </w:r>
      </w:moveTo>
    </w:p>
    <w:moveToRangeEnd w:id="31"/>
    <w:p w14:paraId="1BD6BF16" w14:textId="443B2220" w:rsidR="002E5411" w:rsidRDefault="002E5411" w:rsidP="00E069B6">
      <w:pPr>
        <w:pStyle w:val="Acronym"/>
        <w:rPr>
          <w:ins w:id="35" w:author="Author"/>
        </w:rPr>
      </w:pPr>
      <w:ins w:id="36" w:author="Author">
        <w:r>
          <w:t>ATIS</w:t>
        </w:r>
        <w:r>
          <w:tab/>
        </w:r>
        <w:r w:rsidR="00C01D4A" w:rsidRPr="00C01D4A">
          <w:t>Alliance for Telecommunications Industry Solutions</w:t>
        </w:r>
        <w:r w:rsidR="00C01D4A">
          <w:t>, USA</w:t>
        </w:r>
      </w:ins>
    </w:p>
    <w:p w14:paraId="39342C6F" w14:textId="61DC857E" w:rsidR="002E5411" w:rsidRDefault="002E5411" w:rsidP="00E069B6">
      <w:pPr>
        <w:pStyle w:val="Acronym"/>
        <w:rPr>
          <w:ins w:id="37" w:author="Author"/>
        </w:rPr>
      </w:pPr>
      <w:ins w:id="38" w:author="Author">
        <w:r>
          <w:t>CCSA</w:t>
        </w:r>
        <w:r>
          <w:tab/>
        </w:r>
        <w:r w:rsidR="00C01D4A" w:rsidRPr="00C01D4A">
          <w:t>China Communications Standards Association</w:t>
        </w:r>
      </w:ins>
    </w:p>
    <w:p w14:paraId="63FA1AD9" w14:textId="41D1CEF0" w:rsidR="00C01D4A" w:rsidRDefault="00C01D4A" w:rsidP="00E069B6">
      <w:pPr>
        <w:pStyle w:val="Acronym"/>
        <w:rPr>
          <w:ins w:id="39" w:author="Author"/>
        </w:rPr>
      </w:pPr>
      <w:ins w:id="40" w:author="Author">
        <w:r>
          <w:t>CT</w:t>
        </w:r>
        <w:r>
          <w:tab/>
        </w:r>
        <w:r w:rsidRPr="00C01D4A">
          <w:t>Core Network &amp; Terminals</w:t>
        </w:r>
        <w:r>
          <w:t xml:space="preserve"> (A </w:t>
        </w:r>
        <w:r w:rsidRPr="00C01D4A">
          <w:t>Technical Specification Groups (TSG) in 3GPP</w:t>
        </w:r>
        <w:r>
          <w:t>)</w:t>
        </w:r>
      </w:ins>
    </w:p>
    <w:p w14:paraId="2261F073" w14:textId="48E7EA47" w:rsidR="002E5411" w:rsidRDefault="002E5411" w:rsidP="00E069B6">
      <w:pPr>
        <w:pStyle w:val="Acronym"/>
        <w:rPr>
          <w:ins w:id="41" w:author="Author"/>
        </w:rPr>
      </w:pPr>
      <w:ins w:id="42" w:author="Author">
        <w:r>
          <w:t>ESTI</w:t>
        </w:r>
        <w:r>
          <w:tab/>
        </w:r>
        <w:r w:rsidR="00C01D4A" w:rsidRPr="00C01D4A">
          <w:t>The European Telecommunications Standards Institute</w:t>
        </w:r>
      </w:ins>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A8DD700" w14:textId="0981A27A" w:rsidR="000670B7" w:rsidDel="002E5411" w:rsidRDefault="000670B7" w:rsidP="00E069B6">
      <w:pPr>
        <w:pStyle w:val="Acronym"/>
        <w:rPr>
          <w:moveFrom w:id="43" w:author="Author"/>
        </w:rPr>
      </w:pPr>
      <w:moveFromRangeStart w:id="44" w:author="Author" w:name="move58870996"/>
      <w:moveFrom w:id="45" w:author="Author">
        <w:r w:rsidDel="002E5411">
          <w:t>AIS</w:t>
        </w:r>
        <w:r w:rsidDel="002E5411">
          <w:tab/>
          <w:t>Automatic Identification System</w:t>
        </w:r>
      </w:moveFrom>
    </w:p>
    <w:p w14:paraId="7DA27367" w14:textId="5F47A392" w:rsidR="000670B7" w:rsidDel="00C01D4A" w:rsidRDefault="000670B7" w:rsidP="00E069B6">
      <w:pPr>
        <w:pStyle w:val="Acronym"/>
        <w:rPr>
          <w:moveFrom w:id="46" w:author="Author"/>
        </w:rPr>
      </w:pPr>
      <w:moveFromRangeStart w:id="47" w:author="Author" w:name="move58871016"/>
      <w:moveFromRangeEnd w:id="44"/>
      <w:moveFrom w:id="48" w:author="Author">
        <w:r w:rsidDel="00C01D4A">
          <w:t>ASM</w:t>
        </w:r>
        <w:r w:rsidDel="00C01D4A">
          <w:tab/>
          <w:t xml:space="preserve">ASM as part of the VHF Data Exchange System </w:t>
        </w:r>
      </w:moveFrom>
    </w:p>
    <w:p w14:paraId="3367223F" w14:textId="6E71113C" w:rsidR="002E5411" w:rsidRDefault="000670B7" w:rsidP="00E069B6">
      <w:pPr>
        <w:pStyle w:val="Acronym"/>
        <w:rPr>
          <w:ins w:id="49" w:author="Author"/>
        </w:rPr>
      </w:pPr>
      <w:moveFrom w:id="50" w:author="Author">
        <w:r w:rsidDel="00C01D4A">
          <w:t>ASM</w:t>
        </w:r>
        <w:r w:rsidDel="00C01D4A">
          <w:tab/>
          <w:t>Application Specific Message</w:t>
        </w:r>
      </w:moveFrom>
      <w:moveFromRangeEnd w:id="47"/>
      <w:ins w:id="51" w:author="Author">
        <w:r w:rsidR="002E5411">
          <w:t>eMBB</w:t>
        </w:r>
        <w:r w:rsidR="002E5411">
          <w:tab/>
        </w:r>
        <w:r w:rsidR="002E5411" w:rsidRPr="002E5411">
          <w:t>enhanced Mobile Broadband</w:t>
        </w:r>
      </w:ins>
    </w:p>
    <w:p w14:paraId="30397213" w14:textId="1B15A223" w:rsidR="002E5411" w:rsidRDefault="002E5411" w:rsidP="00E069B6">
      <w:pPr>
        <w:pStyle w:val="Acronym"/>
        <w:rPr>
          <w:ins w:id="52" w:author="Author"/>
        </w:rPr>
      </w:pPr>
      <w:ins w:id="53" w:author="Author">
        <w:r>
          <w:t>IMT</w:t>
        </w:r>
        <w:r>
          <w:tab/>
        </w:r>
        <w:r w:rsidRPr="002E5411">
          <w:t>International Mobile Telecommunications</w:t>
        </w:r>
      </w:ins>
    </w:p>
    <w:p w14:paraId="27F9DF99" w14:textId="64C86AFA" w:rsidR="002E5411" w:rsidRDefault="002E5411" w:rsidP="00E069B6">
      <w:pPr>
        <w:pStyle w:val="Acronym"/>
        <w:rPr>
          <w:ins w:id="54" w:author="Author"/>
        </w:rPr>
      </w:pPr>
      <w:ins w:id="55" w:author="Author">
        <w:r>
          <w:t>IMT-Advanced</w:t>
        </w:r>
        <w:r>
          <w:tab/>
          <w:t>I</w:t>
        </w:r>
        <w:r w:rsidRPr="002E5411">
          <w:t>nternational Mobile Telecommunications-</w:t>
        </w:r>
        <w:r>
          <w:t>4</w:t>
        </w:r>
        <w:r w:rsidRPr="002E5411">
          <w:t>G standard</w:t>
        </w:r>
      </w:ins>
    </w:p>
    <w:p w14:paraId="161BF4E4" w14:textId="15C3D183" w:rsidR="002E5411" w:rsidRDefault="002E5411" w:rsidP="00E069B6">
      <w:pPr>
        <w:pStyle w:val="Acronym"/>
        <w:rPr>
          <w:ins w:id="56" w:author="Author"/>
        </w:rPr>
      </w:pPr>
      <w:ins w:id="57" w:author="Author">
        <w:r>
          <w:t>IMT-2000</w:t>
        </w:r>
        <w:r>
          <w:tab/>
          <w:t>I</w:t>
        </w:r>
        <w:r w:rsidRPr="002E5411">
          <w:t>nternational Mobile Telecommunications-</w:t>
        </w:r>
        <w:r>
          <w:t>3</w:t>
        </w:r>
        <w:r w:rsidRPr="002E5411">
          <w:t>G standard</w:t>
        </w:r>
      </w:ins>
    </w:p>
    <w:p w14:paraId="1A613CBB" w14:textId="2A9A9BD0" w:rsidR="002E5411" w:rsidRDefault="002E5411" w:rsidP="00E069B6">
      <w:pPr>
        <w:pStyle w:val="Acronym"/>
      </w:pPr>
      <w:ins w:id="58" w:author="Author">
        <w:r>
          <w:t>IMT-2020</w:t>
        </w:r>
        <w:r>
          <w:tab/>
        </w:r>
        <w:r w:rsidRPr="002E5411">
          <w:t>International Mobile Telecommunications-5G standard</w:t>
        </w:r>
      </w:ins>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rPr>
          <w:ins w:id="59" w:author="Author"/>
        </w:rPr>
      </w:pPr>
      <w:r>
        <w:t>LTE</w:t>
      </w:r>
      <w:r>
        <w:tab/>
      </w:r>
      <w:r w:rsidRPr="000379F6">
        <w:t>Long-Term Evolution</w:t>
      </w:r>
    </w:p>
    <w:p w14:paraId="103F1E41" w14:textId="3B90E6FE" w:rsidR="002E5411" w:rsidRDefault="002E5411" w:rsidP="00E069B6">
      <w:pPr>
        <w:pStyle w:val="Acronym"/>
        <w:rPr>
          <w:ins w:id="60" w:author="Author"/>
        </w:rPr>
      </w:pPr>
      <w:ins w:id="61" w:author="Author">
        <w:r w:rsidRPr="002E5411">
          <w:t>mMTC</w:t>
        </w:r>
        <w:r>
          <w:tab/>
        </w:r>
        <w:r w:rsidRPr="002E5411">
          <w:t>Massive Machine-Type Communications</w:t>
        </w:r>
      </w:ins>
    </w:p>
    <w:p w14:paraId="40FA6B26" w14:textId="057E5F76" w:rsidR="002E5411" w:rsidRDefault="002E5411" w:rsidP="00E069B6">
      <w:pPr>
        <w:pStyle w:val="Acronym"/>
        <w:rPr>
          <w:ins w:id="62" w:author="Author"/>
        </w:rPr>
      </w:pPr>
      <w:ins w:id="63" w:author="Author">
        <w:r>
          <w:t>NB-IoT</w:t>
        </w:r>
        <w:r>
          <w:tab/>
        </w:r>
        <w:r w:rsidRPr="002E5411">
          <w:t>Narrowband Internet of Things</w:t>
        </w:r>
      </w:ins>
    </w:p>
    <w:p w14:paraId="5C20E2A5" w14:textId="2D25D8D3" w:rsidR="00C01D4A" w:rsidRDefault="00C01D4A" w:rsidP="00E069B6">
      <w:pPr>
        <w:pStyle w:val="Acronym"/>
        <w:rPr>
          <w:ins w:id="64" w:author="Author"/>
        </w:rPr>
      </w:pPr>
      <w:ins w:id="65" w:author="Author">
        <w:r>
          <w:t>RAN</w:t>
        </w:r>
        <w:r>
          <w:tab/>
        </w:r>
        <w:r w:rsidRPr="00C01D4A">
          <w:t>Radio Access Networks</w:t>
        </w:r>
        <w:r>
          <w:t xml:space="preserve"> (A </w:t>
        </w:r>
        <w:r w:rsidRPr="00C01D4A">
          <w:t>Technical Specification Groups (TSG) in 3GPP</w:t>
        </w:r>
        <w:r>
          <w:t>)</w:t>
        </w:r>
      </w:ins>
    </w:p>
    <w:p w14:paraId="55E2936A" w14:textId="6E3BE657" w:rsidR="00C01D4A" w:rsidRDefault="00C01D4A" w:rsidP="00E069B6">
      <w:pPr>
        <w:pStyle w:val="Acronym"/>
        <w:rPr>
          <w:ins w:id="66" w:author="Author"/>
        </w:rPr>
      </w:pPr>
      <w:ins w:id="67" w:author="Author">
        <w:r>
          <w:t>SA</w:t>
        </w:r>
        <w:r>
          <w:tab/>
        </w:r>
        <w:r w:rsidRPr="00C01D4A">
          <w:t>Services &amp; Systems Aspects</w:t>
        </w:r>
        <w:r>
          <w:t xml:space="preserve"> (A </w:t>
        </w:r>
        <w:r w:rsidRPr="00C01D4A">
          <w:t>Technical Specification Groups (TSG) in 3GPP</w:t>
        </w:r>
        <w:r>
          <w:t>)</w:t>
        </w:r>
      </w:ins>
    </w:p>
    <w:p w14:paraId="1D0D9D68" w14:textId="48B0D973" w:rsidR="00C01D4A" w:rsidRDefault="00C01D4A" w:rsidP="00E069B6">
      <w:pPr>
        <w:pStyle w:val="Acronym"/>
        <w:rPr>
          <w:ins w:id="68" w:author="Author"/>
        </w:rPr>
      </w:pPr>
      <w:ins w:id="69" w:author="Author">
        <w:r>
          <w:t>TSDSI</w:t>
        </w:r>
        <w:r>
          <w:tab/>
        </w:r>
        <w:r w:rsidRPr="00C01D4A">
          <w:t>Telecommunications Standards Development Society, India</w:t>
        </w:r>
      </w:ins>
    </w:p>
    <w:p w14:paraId="76B3EE64" w14:textId="766930C1" w:rsidR="00C01D4A" w:rsidRDefault="00C01D4A" w:rsidP="00E069B6">
      <w:pPr>
        <w:pStyle w:val="Acronym"/>
        <w:rPr>
          <w:ins w:id="70" w:author="Author"/>
        </w:rPr>
      </w:pPr>
      <w:ins w:id="71" w:author="Author">
        <w:r>
          <w:t>TTA</w:t>
        </w:r>
        <w:r>
          <w:tab/>
        </w:r>
        <w:r w:rsidRPr="00C01D4A">
          <w:t>Telecommunications Technology Association, Korea</w:t>
        </w:r>
      </w:ins>
    </w:p>
    <w:p w14:paraId="023CDCE2" w14:textId="57BA8A66" w:rsidR="00C01D4A" w:rsidRDefault="00C01D4A" w:rsidP="00E069B6">
      <w:pPr>
        <w:pStyle w:val="Acronym"/>
      </w:pPr>
      <w:ins w:id="72" w:author="Author">
        <w:r>
          <w:t>TTC</w:t>
        </w:r>
        <w:r>
          <w:tab/>
        </w:r>
        <w:r w:rsidRPr="00C01D4A">
          <w:t>Telecommunication Technology Committee, Japan</w:t>
        </w:r>
      </w:ins>
    </w:p>
    <w:p w14:paraId="517EAF52" w14:textId="64AB86E7" w:rsidR="000670B7" w:rsidRDefault="000670B7" w:rsidP="00E069B6">
      <w:pPr>
        <w:pStyle w:val="Acronym"/>
      </w:pPr>
      <w:r>
        <w:t>VDES</w:t>
      </w:r>
      <w:r>
        <w:tab/>
        <w:t>VHF Data Exchange System</w:t>
      </w:r>
    </w:p>
    <w:p w14:paraId="35DCC674" w14:textId="61F13A45" w:rsidR="002E5411" w:rsidDel="00C01D4A" w:rsidRDefault="000670B7" w:rsidP="002E5411">
      <w:pPr>
        <w:pStyle w:val="Acronym"/>
        <w:ind w:left="0" w:firstLine="0"/>
        <w:rPr>
          <w:del w:id="73" w:author="Author"/>
        </w:rPr>
      </w:pPr>
      <w:r>
        <w:t>VTS</w:t>
      </w:r>
      <w:r>
        <w:tab/>
        <w:t>Vessel Traffic Services</w:t>
      </w:r>
    </w:p>
    <w:p w14:paraId="7E5556FC" w14:textId="77777777" w:rsidR="00C01D4A" w:rsidRDefault="00C01D4A" w:rsidP="002E5411">
      <w:pPr>
        <w:pStyle w:val="Acronym"/>
        <w:rPr>
          <w:ins w:id="74" w:author="Author"/>
        </w:rPr>
      </w:pPr>
    </w:p>
    <w:p w14:paraId="6A97941B" w14:textId="407FA402" w:rsidR="000379F6" w:rsidDel="00C01D4A" w:rsidRDefault="000379F6" w:rsidP="002E5411">
      <w:pPr>
        <w:pStyle w:val="Acronym"/>
        <w:ind w:left="0" w:firstLine="0"/>
        <w:rPr>
          <w:del w:id="75" w:author="Author"/>
        </w:rPr>
      </w:pPr>
      <w:r>
        <w:t>3GPP</w:t>
      </w:r>
      <w:r>
        <w:tab/>
        <w:t>3rd Generation Partnership Project</w:t>
      </w:r>
    </w:p>
    <w:p w14:paraId="29017350" w14:textId="54961A11" w:rsidR="00C01D4A" w:rsidRDefault="00C01D4A" w:rsidP="00E069B6">
      <w:pPr>
        <w:pStyle w:val="Acronym"/>
        <w:rPr>
          <w:ins w:id="76" w:author="Author"/>
        </w:rPr>
      </w:pPr>
    </w:p>
    <w:p w14:paraId="1D72D911" w14:textId="2660B075" w:rsidR="00C01D4A" w:rsidRDefault="00C01D4A" w:rsidP="00E069B6">
      <w:pPr>
        <w:pStyle w:val="Acronym"/>
        <w:rPr>
          <w:ins w:id="77" w:author="Author"/>
        </w:rPr>
      </w:pPr>
    </w:p>
    <w:p w14:paraId="49E2F09B" w14:textId="10A8ACAE" w:rsidR="000379F6" w:rsidRDefault="000379F6" w:rsidP="002E5411">
      <w:pPr>
        <w:pStyle w:val="Acronym"/>
        <w:ind w:left="0" w:firstLine="0"/>
        <w:rPr>
          <w:ins w:id="78" w:author="Author"/>
        </w:rPr>
      </w:pPr>
    </w:p>
    <w:p w14:paraId="5DCC003E" w14:textId="11453605" w:rsidR="002E5411" w:rsidDel="00C01D4A" w:rsidRDefault="002E5411" w:rsidP="00E069B6">
      <w:pPr>
        <w:pStyle w:val="Acronym"/>
        <w:rPr>
          <w:del w:id="79" w:author="Author"/>
        </w:rPr>
      </w:pPr>
    </w:p>
    <w:p w14:paraId="6059D0ED" w14:textId="7CE6BBB0" w:rsidR="00D32DDF" w:rsidRDefault="006C251E" w:rsidP="002C77F4">
      <w:pPr>
        <w:pStyle w:val="Heading1"/>
      </w:pPr>
      <w:bookmarkStart w:id="80" w:name="_Toc46571482"/>
      <w:r>
        <w:t>References</w:t>
      </w:r>
      <w:bookmarkEnd w:id="80"/>
    </w:p>
    <w:p w14:paraId="70B10769" w14:textId="77777777" w:rsidR="00D32DDF" w:rsidRDefault="00D32DDF" w:rsidP="00D32DDF">
      <w:pPr>
        <w:pStyle w:val="Heading1separatationline"/>
      </w:pPr>
    </w:p>
    <w:p w14:paraId="6CA02165" w14:textId="6FF46C26" w:rsidR="000379F6" w:rsidRDefault="004F484F"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68517733" w14:textId="037C7DC7" w:rsidR="00497FDA" w:rsidRDefault="00497FDA" w:rsidP="000670B7">
      <w:pPr>
        <w:pStyle w:val="BodyText"/>
        <w:rPr>
          <w:rFonts w:eastAsia="Times New Roman" w:cs="Times New Roman"/>
          <w:szCs w:val="20"/>
        </w:rPr>
      </w:pPr>
      <w:r>
        <w:rPr>
          <w:rFonts w:eastAsia="Times New Roman" w:cs="Times New Roman"/>
          <w:szCs w:val="20"/>
        </w:rPr>
        <w:t>South Korean LTE paper</w:t>
      </w:r>
    </w:p>
    <w:p w14:paraId="59F2003A" w14:textId="2C187D76" w:rsidR="00497FDA" w:rsidRDefault="00497FDA" w:rsidP="000670B7">
      <w:pPr>
        <w:pStyle w:val="BodyText"/>
        <w:rPr>
          <w:rFonts w:eastAsia="Times New Roman" w:cs="Times New Roman"/>
          <w:szCs w:val="20"/>
        </w:rPr>
      </w:pPr>
      <w:r>
        <w:rPr>
          <w:rFonts w:eastAsia="Times New Roman" w:cs="Times New Roman"/>
          <w:szCs w:val="20"/>
        </w:rPr>
        <w:t>South Korea presentation to IALA</w:t>
      </w:r>
    </w:p>
    <w:p w14:paraId="4291E3D8" w14:textId="2A567FA9" w:rsidR="00497FDA" w:rsidRDefault="00497FDA" w:rsidP="000670B7">
      <w:pPr>
        <w:pStyle w:val="BodyText"/>
        <w:rPr>
          <w:rFonts w:eastAsia="Times New Roman" w:cs="Times New Roman"/>
          <w:szCs w:val="20"/>
        </w:rPr>
      </w:pPr>
      <w:r>
        <w:rPr>
          <w:rFonts w:eastAsia="Times New Roman" w:cs="Times New Roman"/>
          <w:szCs w:val="20"/>
        </w:rPr>
        <w:t>China presentation to IALA</w:t>
      </w:r>
    </w:p>
    <w:p w14:paraId="536C4764" w14:textId="7C3D290C" w:rsidR="00497FDA" w:rsidRDefault="00497FDA" w:rsidP="000670B7">
      <w:pPr>
        <w:pStyle w:val="BodyText"/>
        <w:rPr>
          <w:rFonts w:eastAsia="Times New Roman" w:cs="Times New Roman"/>
          <w:szCs w:val="20"/>
        </w:rPr>
      </w:pPr>
      <w:r>
        <w:rPr>
          <w:rFonts w:eastAsia="Times New Roman" w:cs="Times New Roman"/>
          <w:szCs w:val="20"/>
        </w:rPr>
        <w:t>ENAV WG2 Technology Review matrix</w:t>
      </w:r>
    </w:p>
    <w:p w14:paraId="515CB768" w14:textId="01E7A9A1" w:rsidR="00497FDA" w:rsidRDefault="00497FDA" w:rsidP="000670B7">
      <w:pPr>
        <w:pStyle w:val="BodyText"/>
        <w:rPr>
          <w:rFonts w:eastAsia="Times New Roman" w:cs="Times New Roman"/>
          <w:szCs w:val="20"/>
        </w:rPr>
      </w:pPr>
    </w:p>
    <w:p w14:paraId="2F63288E" w14:textId="77777777" w:rsidR="00497FDA" w:rsidRDefault="00497FDA" w:rsidP="000670B7">
      <w:pPr>
        <w:pStyle w:val="BodyText"/>
        <w:rPr>
          <w:rFonts w:eastAsia="Times New Roman" w:cs="Times New Roman"/>
          <w:szCs w:val="20"/>
        </w:rPr>
      </w:pPr>
    </w:p>
    <w:p w14:paraId="372495A4" w14:textId="1F0C48C5" w:rsidR="000379F6" w:rsidRDefault="00D347A4" w:rsidP="000670B7">
      <w:pPr>
        <w:pStyle w:val="BodyText"/>
        <w:rPr>
          <w:rFonts w:eastAsia="Times New Roman" w:cs="Times New Roman"/>
          <w:szCs w:val="20"/>
        </w:rPr>
      </w:pPr>
      <w:r>
        <w:rPr>
          <w:rFonts w:eastAsia="Times New Roman" w:cs="Times New Roman"/>
          <w:szCs w:val="20"/>
        </w:rPr>
        <w:t xml:space="preserve">[could add in annexes, with use case examples from South 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8"/>
      <w:headerReference w:type="default" r:id="rId39"/>
      <w:footerReference w:type="default" r:id="rId40"/>
      <w:headerReference w:type="first" r:id="rId41"/>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Author" w:initials="A">
    <w:p w14:paraId="5F67C580" w14:textId="33DCB9C1" w:rsidR="002871B5" w:rsidRDefault="002871B5">
      <w:pPr>
        <w:pStyle w:val="CommentText"/>
      </w:pPr>
      <w:r>
        <w:rPr>
          <w:rStyle w:val="CommentReference"/>
        </w:rPr>
        <w:annotationRef/>
      </w:r>
      <w:r>
        <w:t xml:space="preserve">Introduction of IMT related terminology </w:t>
      </w:r>
      <w:r w:rsidR="004405A9">
        <w:t>(information provided by J-H Oltmann)</w:t>
      </w:r>
    </w:p>
    <w:p w14:paraId="2CDFB95E" w14:textId="77777777" w:rsidR="002871B5" w:rsidRDefault="002871B5" w:rsidP="002871B5">
      <w:pPr>
        <w:pStyle w:val="CommentText"/>
      </w:pPr>
      <w:r>
        <w:t>•</w:t>
      </w:r>
      <w:r>
        <w:tab/>
        <w:t>Machine Type Communication (MTC) – maybe more precise term for IoT: Report ITU-R M.2479-0 (2019)</w:t>
      </w:r>
    </w:p>
    <w:p w14:paraId="1DD70359" w14:textId="77777777" w:rsidR="002871B5" w:rsidRDefault="002871B5" w:rsidP="002871B5">
      <w:pPr>
        <w:pStyle w:val="CommentText"/>
      </w:pPr>
      <w:r>
        <w:t>•</w:t>
      </w:r>
      <w:r>
        <w:tab/>
        <w:t xml:space="preserve">IMT-2020 (aka “5G”): entry point for use cases and user requirements and target performances Recommendation ITU-R M.2083 (2015) – this is apparently fulfilled on time before our eyes – compare Report M2483 (2020). </w:t>
      </w:r>
    </w:p>
    <w:p w14:paraId="5CA829A6" w14:textId="77777777" w:rsidR="002871B5" w:rsidRDefault="002871B5" w:rsidP="002871B5">
      <w:pPr>
        <w:pStyle w:val="CommentText"/>
      </w:pPr>
      <w:r>
        <w:t>•</w:t>
      </w:r>
      <w:r>
        <w:tab/>
        <w:t>Massive Machine Type Communication (mMTC) – many, many MTC-devices in a small spot: One of the important driving use cases of IMT-2020/5G, i.e. refer to above M.2083.</w:t>
      </w:r>
    </w:p>
    <w:p w14:paraId="3A52A79C" w14:textId="77777777" w:rsidR="002871B5" w:rsidRDefault="002871B5" w:rsidP="002871B5">
      <w:pPr>
        <w:pStyle w:val="CommentText"/>
      </w:pPr>
      <w:r>
        <w:t>•</w:t>
      </w:r>
      <w:r>
        <w:tab/>
        <w:t xml:space="preserve">LPWAN Low Power Wide Area Network – Report SM.2423 (2018) provides an excellent overview; </w:t>
      </w:r>
    </w:p>
    <w:p w14:paraId="485B1DC5" w14:textId="0FF4F181" w:rsidR="002871B5" w:rsidRDefault="002871B5" w:rsidP="002871B5">
      <w:pPr>
        <w:pStyle w:val="CommentText"/>
      </w:pPr>
      <w:r>
        <w:t>•</w:t>
      </w:r>
      <w:r>
        <w:tab/>
        <w:t>SRD Short Range Devices – an umbrella term for a lot of technologies including LPWAN, WLAN, etc.</w:t>
      </w:r>
    </w:p>
    <w:p w14:paraId="23E37B5F" w14:textId="77777777" w:rsidR="002871B5" w:rsidRDefault="002871B5">
      <w:pPr>
        <w:pStyle w:val="CommentText"/>
      </w:pPr>
    </w:p>
    <w:p w14:paraId="0932C401" w14:textId="77777777" w:rsidR="004405A9" w:rsidRDefault="004405A9">
      <w:pPr>
        <w:pStyle w:val="CommentText"/>
      </w:pPr>
      <w:r>
        <w:t xml:space="preserve">Also: </w:t>
      </w:r>
    </w:p>
    <w:p w14:paraId="054745E5" w14:textId="77777777" w:rsidR="004405A9" w:rsidRDefault="004405A9" w:rsidP="004405A9">
      <w:pPr>
        <w:pStyle w:val="CommentText"/>
      </w:pPr>
      <w:r>
        <w:t>•</w:t>
      </w:r>
      <w:r>
        <w:tab/>
        <w:t>IMT-Advanced (aka “4G”) - should be used for LTE (and derivatives)</w:t>
      </w:r>
    </w:p>
    <w:p w14:paraId="44D44BE8" w14:textId="1A510E54" w:rsidR="004405A9" w:rsidRDefault="004405A9" w:rsidP="004405A9">
      <w:pPr>
        <w:pStyle w:val="CommentText"/>
      </w:pPr>
      <w:r>
        <w:t>•</w:t>
      </w:r>
      <w:r>
        <w:tab/>
        <w:t>IMT-2020 – should be used instead of 5G (embraces also 4G) and any regional industry consortia.</w:t>
      </w:r>
    </w:p>
  </w:comment>
  <w:comment w:id="10" w:author="Author" w:initials="A">
    <w:p w14:paraId="7942642A" w14:textId="6B2DEDF1" w:rsidR="00933E52" w:rsidRDefault="00933E52">
      <w:pPr>
        <w:pStyle w:val="CommentText"/>
      </w:pPr>
      <w:r>
        <w:rPr>
          <w:rStyle w:val="CommentReference"/>
        </w:rPr>
        <w:annotationRef/>
      </w:r>
      <w:r>
        <w:t>JCJ to confirm quote from the SIP</w:t>
      </w:r>
    </w:p>
  </w:comment>
  <w:comment w:id="15" w:author="Author" w:initials="A">
    <w:p w14:paraId="49FA2EEF" w14:textId="4C3E55D0" w:rsidR="009D23CC" w:rsidRDefault="009D23CC">
      <w:pPr>
        <w:pStyle w:val="CommentText"/>
      </w:pPr>
      <w:r>
        <w:rPr>
          <w:rStyle w:val="CommentReference"/>
        </w:rPr>
        <w:annotationRef/>
      </w:r>
      <w:r>
        <w:t xml:space="preserve">Split into two sentences to enhance clarity. </w:t>
      </w:r>
    </w:p>
  </w:comment>
  <w:comment w:id="18" w:author="Author" w:initials="A">
    <w:p w14:paraId="732A5A4C" w14:textId="574B33B0" w:rsidR="007B5CB7" w:rsidRDefault="007B5CB7">
      <w:pPr>
        <w:pStyle w:val="CommentText"/>
      </w:pPr>
      <w:r>
        <w:rPr>
          <w:rStyle w:val="CommentReference"/>
        </w:rPr>
        <w:annotationRef/>
      </w:r>
      <w:r>
        <w:t>IMT?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D44BE8" w15:done="0"/>
  <w15:commentEx w15:paraId="7942642A" w15:done="0"/>
  <w15:commentEx w15:paraId="49FA2EEF" w15:done="0"/>
  <w15:commentEx w15:paraId="732A5A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D44BE8" w16cid:durableId="23837133"/>
  <w16cid:commentId w16cid:paraId="7942642A" w16cid:durableId="2384E27A"/>
  <w16cid:commentId w16cid:paraId="49FA2EEF" w16cid:durableId="2384E3F2"/>
  <w16cid:commentId w16cid:paraId="732A5A4C" w16cid:durableId="2384D6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A46FC" w14:textId="77777777" w:rsidR="004F484F" w:rsidRDefault="004F484F" w:rsidP="003274DB">
      <w:r>
        <w:separator/>
      </w:r>
    </w:p>
    <w:p w14:paraId="15021667" w14:textId="77777777" w:rsidR="004F484F" w:rsidRDefault="004F484F"/>
  </w:endnote>
  <w:endnote w:type="continuationSeparator" w:id="0">
    <w:p w14:paraId="17236289" w14:textId="77777777" w:rsidR="004F484F" w:rsidRDefault="004F484F" w:rsidP="003274DB">
      <w:r>
        <w:continuationSeparator/>
      </w:r>
    </w:p>
    <w:p w14:paraId="4387DA57" w14:textId="77777777" w:rsidR="004F484F" w:rsidRDefault="004F4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26A44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04CFA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23FA4044" w:rsidR="00B66FA8" w:rsidRPr="00C907DF" w:rsidRDefault="004F484F" w:rsidP="00C716E5">
    <w:pPr>
      <w:pStyle w:val="Footerportrait"/>
      <w:rPr>
        <w:rStyle w:val="PageNumber"/>
        <w:szCs w:val="15"/>
      </w:rPr>
    </w:pPr>
    <w:r>
      <w:fldChar w:fldCharType="begin"/>
    </w:r>
    <w:r>
      <w:instrText xml:space="preserve"> STYLEREF "Document type" \* MERGEFORMAT </w:instrText>
    </w:r>
    <w:r>
      <w:fldChar w:fldCharType="separate"/>
    </w:r>
    <w:r w:rsidR="00933E52">
      <w:t>IALA Guideline</w:t>
    </w:r>
    <w:r>
      <w:fldChar w:fldCharType="end"/>
    </w:r>
    <w:r w:rsidR="00B66FA8" w:rsidRPr="00C907DF">
      <w:t xml:space="preserve"> </w:t>
    </w:r>
    <w:r>
      <w:fldChar w:fldCharType="begin"/>
    </w:r>
    <w:r>
      <w:instrText xml:space="preserve"> STYLEREF "Document number" \* MERGEFORMAT </w:instrText>
    </w:r>
    <w:r>
      <w:fldChar w:fldCharType="separate"/>
    </w:r>
    <w:r w:rsidR="00933E52">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933E52">
      <w:t>IALA GUideline on integration and use of International Mobile Telecommunications (IMT)  technologies by aton authorities</w:t>
    </w:r>
    <w:r>
      <w:fldChar w:fldCharType="end"/>
    </w:r>
  </w:p>
  <w:p w14:paraId="6AB56B3C" w14:textId="345C2B0B" w:rsidR="00B66FA8" w:rsidRPr="00C907DF" w:rsidRDefault="004F484F" w:rsidP="00C716E5">
    <w:pPr>
      <w:pStyle w:val="Footerportrait"/>
    </w:pPr>
    <w:r>
      <w:fldChar w:fldCharType="begin"/>
    </w:r>
    <w:r>
      <w:instrText xml:space="preserve"> STYLEREF "Edition number" \* MERGEFORMAT </w:instrText>
    </w:r>
    <w:r>
      <w:fldChar w:fldCharType="separate"/>
    </w:r>
    <w:r w:rsidR="00933E52">
      <w:t>Edition 1.0</w:t>
    </w:r>
    <w:r>
      <w:fldChar w:fldCharType="end"/>
    </w:r>
    <w:r w:rsidR="00B66FA8">
      <w:t xml:space="preserve">  </w:t>
    </w:r>
    <w:r>
      <w:fldChar w:fldCharType="begin"/>
    </w:r>
    <w:r>
      <w:instrText xml:space="preserve"> STYLEREF "Document date" \* MERGEFORMAT </w:instrText>
    </w:r>
    <w:r>
      <w:fldChar w:fldCharType="separate"/>
    </w:r>
    <w:r w:rsidR="00933E52">
      <w:t>Document date</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710EB872" w:rsidR="00B66FA8" w:rsidRPr="00C907DF" w:rsidRDefault="004F484F" w:rsidP="00C716E5">
    <w:pPr>
      <w:pStyle w:val="Footerportrait"/>
      <w:rPr>
        <w:rStyle w:val="PageNumber"/>
        <w:szCs w:val="15"/>
      </w:rPr>
    </w:pPr>
    <w:r>
      <w:fldChar w:fldCharType="begin"/>
    </w:r>
    <w:r>
      <w:instrText xml:space="preserve"> STYLEREF "Document type" \* MERGEFORMAT </w:instrText>
    </w:r>
    <w:r>
      <w:fldChar w:fldCharType="separate"/>
    </w:r>
    <w:r w:rsidR="00933E52">
      <w:t>IALA Guideline</w:t>
    </w:r>
    <w:r>
      <w:fldChar w:fldCharType="end"/>
    </w:r>
    <w:r w:rsidR="00B66FA8" w:rsidRPr="00C907DF">
      <w:t xml:space="preserve"> </w:t>
    </w:r>
    <w:r>
      <w:fldChar w:fldCharType="begin"/>
    </w:r>
    <w:r>
      <w:instrText xml:space="preserve"> STYLEREF "Document number" \* MERGEFORMAT </w:instrText>
    </w:r>
    <w:r>
      <w:fldChar w:fldCharType="separate"/>
    </w:r>
    <w:r w:rsidR="00933E52">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933E52">
      <w:t>IALA GUideline on integration and use of International Mobile Telecommunications (IMT)  technologies by aton authorities</w:t>
    </w:r>
    <w:r>
      <w:fldChar w:fldCharType="end"/>
    </w:r>
  </w:p>
  <w:p w14:paraId="13F37E54" w14:textId="56D5D54D" w:rsidR="00B66FA8" w:rsidRPr="00525922" w:rsidRDefault="004F484F" w:rsidP="00C716E5">
    <w:pPr>
      <w:pStyle w:val="Footerportrait"/>
    </w:pPr>
    <w:r>
      <w:fldChar w:fldCharType="begin"/>
    </w:r>
    <w:r>
      <w:instrText xml:space="preserve"> STYLEREF "Edition number" \* MERG</w:instrText>
    </w:r>
    <w:r>
      <w:instrText xml:space="preserve">EFORMAT </w:instrText>
    </w:r>
    <w:r>
      <w:fldChar w:fldCharType="separate"/>
    </w:r>
    <w:r w:rsidR="00933E52">
      <w:t>Edition 1.0</w:t>
    </w:r>
    <w:r>
      <w:fldChar w:fldCharType="end"/>
    </w:r>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3CBEA747" w:rsidR="00B66FA8" w:rsidRPr="00C907DF" w:rsidRDefault="004F484F" w:rsidP="00184C2E">
    <w:pPr>
      <w:pStyle w:val="Footerportrait"/>
      <w:tabs>
        <w:tab w:val="clear" w:pos="10206"/>
        <w:tab w:val="right" w:pos="15137"/>
      </w:tabs>
    </w:pPr>
    <w:r>
      <w:fldChar w:fldCharType="begin"/>
    </w:r>
    <w:r>
      <w:instrText xml:space="preserve"> STYLEREF "Document type" \* MERGEFORMAT </w:instrText>
    </w:r>
    <w:r>
      <w:fldChar w:fldCharType="separate"/>
    </w:r>
    <w:r w:rsidR="00BA416A">
      <w:t>IALA Guideline</w:t>
    </w:r>
    <w:r>
      <w:fldChar w:fldCharType="end"/>
    </w:r>
    <w:r w:rsidR="00B66FA8" w:rsidRPr="00C907DF">
      <w:t xml:space="preserve"> </w:t>
    </w:r>
    <w:r>
      <w:fldChar w:fldCharType="begin"/>
    </w:r>
    <w:r>
      <w:instrText xml:space="preserve"> STYLEREF "Document number" \* MERGEFORMAT </w:instrText>
    </w:r>
    <w:r>
      <w:fldChar w:fldCharType="separate"/>
    </w:r>
    <w:r w:rsidR="00BA416A">
      <w:t>1???</w:t>
    </w:r>
    <w:r>
      <w:fldChar w:fldCharType="end"/>
    </w:r>
    <w:r w:rsidR="00B66FA8" w:rsidRPr="00C907DF">
      <w:t xml:space="preserve"> –</w:t>
    </w:r>
    <w:r w:rsidR="00B66FA8">
      <w:t xml:space="preserve"> </w:t>
    </w:r>
    <w:r>
      <w:fldChar w:fldCharType="begin"/>
    </w:r>
    <w:r>
      <w:instrText xml:space="preserve"> STYLEREF "Document name" \* MERGEFORMAT </w:instrText>
    </w:r>
    <w:r>
      <w:fldChar w:fldCharType="separate"/>
    </w:r>
    <w:r w:rsidR="00BA416A">
      <w:t>IALA GUideline on integration and use of International Mobile Telecommunications (IMT)  technologies by aton authorities</w:t>
    </w:r>
    <w:r>
      <w:fldChar w:fldCharType="end"/>
    </w:r>
    <w:r w:rsidR="00B66FA8">
      <w:tab/>
    </w:r>
  </w:p>
  <w:p w14:paraId="2DD72747" w14:textId="0BAD3637" w:rsidR="00B66FA8" w:rsidRPr="00C907DF" w:rsidRDefault="004F484F" w:rsidP="00184C2E">
    <w:pPr>
      <w:pStyle w:val="Footerportrait"/>
      <w:tabs>
        <w:tab w:val="clear" w:pos="10206"/>
        <w:tab w:val="right" w:pos="15137"/>
      </w:tabs>
    </w:pPr>
    <w:r>
      <w:fldChar w:fldCharType="begin"/>
    </w:r>
    <w:r>
      <w:instrText xml:space="preserve"> STYLEREF "Edition number" \* MERGEFORMAT </w:instrText>
    </w:r>
    <w:r>
      <w:fldChar w:fldCharType="separate"/>
    </w:r>
    <w:r w:rsidR="00BA416A">
      <w:t>Edition 1.0</w:t>
    </w:r>
    <w:r>
      <w:fldChar w:fldCharType="end"/>
    </w:r>
    <w:r w:rsidR="00B66FA8">
      <w:t xml:space="preserve">  </w:t>
    </w:r>
    <w:r>
      <w:fldChar w:fldCharType="begin"/>
    </w:r>
    <w:r>
      <w:instrText xml:space="preserve"> STYLEREF "Document date" \*</w:instrText>
    </w:r>
    <w:r>
      <w:instrText xml:space="preserve"> MERGEFORMAT </w:instrText>
    </w:r>
    <w:r>
      <w:fldChar w:fldCharType="separate"/>
    </w:r>
    <w:r w:rsidR="00BA416A">
      <w:t>Document date</w:t>
    </w:r>
    <w:r>
      <w:fldChar w:fldCharType="end"/>
    </w:r>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F8BC9" w14:textId="77777777" w:rsidR="004F484F" w:rsidRDefault="004F484F" w:rsidP="003274DB">
      <w:r>
        <w:separator/>
      </w:r>
    </w:p>
    <w:p w14:paraId="27A27F94" w14:textId="77777777" w:rsidR="004F484F" w:rsidRDefault="004F484F"/>
  </w:footnote>
  <w:footnote w:type="continuationSeparator" w:id="0">
    <w:p w14:paraId="7E5AAF58" w14:textId="77777777" w:rsidR="004F484F" w:rsidRDefault="004F484F" w:rsidP="003274DB">
      <w:r>
        <w:continuationSeparator/>
      </w:r>
    </w:p>
    <w:p w14:paraId="7805B7C7" w14:textId="77777777" w:rsidR="004F484F" w:rsidRDefault="004F48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B66FA8" w:rsidRDefault="004F484F">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B66FA8" w:rsidRDefault="004F484F">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B66FA8" w:rsidRPr="00667792" w:rsidRDefault="004F484F"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B66FA8" w:rsidRDefault="004F484F">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B66FA8" w:rsidRPr="00ED2A8D" w:rsidRDefault="004F484F"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Header"/>
      <w:jc w:val="right"/>
    </w:pPr>
    <w:ins w:id="1" w:author="Author">
      <w:r w:rsidRPr="006965E3">
        <w:t>ENAV26-5.1.</w:t>
      </w:r>
      <w:r>
        <w:t>3</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B66FA8" w:rsidRDefault="004F484F">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B66FA8" w:rsidRDefault="004F484F">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B66FA8" w:rsidRPr="00ED2A8D" w:rsidRDefault="004F484F"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B66FA8" w:rsidRDefault="004F484F">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B66FA8" w:rsidRDefault="004F484F">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B66FA8" w:rsidRPr="00ED2A8D" w:rsidRDefault="004F484F"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B66FA8" w:rsidRPr="00ED2A8D" w:rsidRDefault="004F484F"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616D"/>
    <w:rsid w:val="00016839"/>
    <w:rsid w:val="00017391"/>
    <w:rsid w:val="000174F9"/>
    <w:rsid w:val="000249C2"/>
    <w:rsid w:val="00025298"/>
    <w:rsid w:val="000258F6"/>
    <w:rsid w:val="000379A7"/>
    <w:rsid w:val="000379F6"/>
    <w:rsid w:val="00040EB8"/>
    <w:rsid w:val="000439A4"/>
    <w:rsid w:val="00044293"/>
    <w:rsid w:val="000472F8"/>
    <w:rsid w:val="0005449E"/>
    <w:rsid w:val="00057699"/>
    <w:rsid w:val="00057B6D"/>
    <w:rsid w:val="00061A7B"/>
    <w:rsid w:val="00065419"/>
    <w:rsid w:val="000670B7"/>
    <w:rsid w:val="0007784F"/>
    <w:rsid w:val="0008654C"/>
    <w:rsid w:val="000904ED"/>
    <w:rsid w:val="00091545"/>
    <w:rsid w:val="000A27A8"/>
    <w:rsid w:val="000B2356"/>
    <w:rsid w:val="000B66FC"/>
    <w:rsid w:val="000C711B"/>
    <w:rsid w:val="000D2431"/>
    <w:rsid w:val="000E3954"/>
    <w:rsid w:val="000E3E52"/>
    <w:rsid w:val="000F0F9F"/>
    <w:rsid w:val="000F3F43"/>
    <w:rsid w:val="000F58ED"/>
    <w:rsid w:val="00110865"/>
    <w:rsid w:val="00113D5B"/>
    <w:rsid w:val="00113F8F"/>
    <w:rsid w:val="00120D12"/>
    <w:rsid w:val="00122EBD"/>
    <w:rsid w:val="001349DB"/>
    <w:rsid w:val="00135AEB"/>
    <w:rsid w:val="00136E58"/>
    <w:rsid w:val="00152A5B"/>
    <w:rsid w:val="001547F9"/>
    <w:rsid w:val="001607D8"/>
    <w:rsid w:val="00160ECB"/>
    <w:rsid w:val="00161325"/>
    <w:rsid w:val="0017187B"/>
    <w:rsid w:val="00184427"/>
    <w:rsid w:val="00184C2E"/>
    <w:rsid w:val="001875B1"/>
    <w:rsid w:val="001B2A35"/>
    <w:rsid w:val="001B339A"/>
    <w:rsid w:val="001C0122"/>
    <w:rsid w:val="001C5E66"/>
    <w:rsid w:val="001C650B"/>
    <w:rsid w:val="001C72B5"/>
    <w:rsid w:val="001D2E7A"/>
    <w:rsid w:val="001D3992"/>
    <w:rsid w:val="001D4A3E"/>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45A60"/>
    <w:rsid w:val="00251FB9"/>
    <w:rsid w:val="002520AD"/>
    <w:rsid w:val="0025660A"/>
    <w:rsid w:val="00257DF8"/>
    <w:rsid w:val="00257E4A"/>
    <w:rsid w:val="0026038D"/>
    <w:rsid w:val="0026770D"/>
    <w:rsid w:val="0027175D"/>
    <w:rsid w:val="0027517A"/>
    <w:rsid w:val="00282E9D"/>
    <w:rsid w:val="0028314D"/>
    <w:rsid w:val="002871B5"/>
    <w:rsid w:val="0029793F"/>
    <w:rsid w:val="002A1C42"/>
    <w:rsid w:val="002A617C"/>
    <w:rsid w:val="002A71CF"/>
    <w:rsid w:val="002B3E9D"/>
    <w:rsid w:val="002C77F4"/>
    <w:rsid w:val="002D0869"/>
    <w:rsid w:val="002D78FE"/>
    <w:rsid w:val="002E4993"/>
    <w:rsid w:val="002E5411"/>
    <w:rsid w:val="002E5BAC"/>
    <w:rsid w:val="002E7635"/>
    <w:rsid w:val="002F265A"/>
    <w:rsid w:val="0030413F"/>
    <w:rsid w:val="0030534D"/>
    <w:rsid w:val="00305EFE"/>
    <w:rsid w:val="00313B4B"/>
    <w:rsid w:val="00313D85"/>
    <w:rsid w:val="003156F0"/>
    <w:rsid w:val="00315CE3"/>
    <w:rsid w:val="0031629B"/>
    <w:rsid w:val="003251FE"/>
    <w:rsid w:val="003274DB"/>
    <w:rsid w:val="00327FBF"/>
    <w:rsid w:val="00330891"/>
    <w:rsid w:val="00332A7B"/>
    <w:rsid w:val="003343E0"/>
    <w:rsid w:val="00335E40"/>
    <w:rsid w:val="00344408"/>
    <w:rsid w:val="00345E37"/>
    <w:rsid w:val="00347F3E"/>
    <w:rsid w:val="003621C3"/>
    <w:rsid w:val="0036382D"/>
    <w:rsid w:val="00380350"/>
    <w:rsid w:val="00380B4E"/>
    <w:rsid w:val="003816E4"/>
    <w:rsid w:val="00385F39"/>
    <w:rsid w:val="0039131E"/>
    <w:rsid w:val="0039543A"/>
    <w:rsid w:val="003A04A6"/>
    <w:rsid w:val="003A1A56"/>
    <w:rsid w:val="003A7759"/>
    <w:rsid w:val="003A7F6E"/>
    <w:rsid w:val="003B03EA"/>
    <w:rsid w:val="003C1ADA"/>
    <w:rsid w:val="003C7C34"/>
    <w:rsid w:val="003D0F37"/>
    <w:rsid w:val="003D5150"/>
    <w:rsid w:val="003F1901"/>
    <w:rsid w:val="003F1C3A"/>
    <w:rsid w:val="0041086B"/>
    <w:rsid w:val="00414698"/>
    <w:rsid w:val="0042565E"/>
    <w:rsid w:val="00430AD0"/>
    <w:rsid w:val="00432C05"/>
    <w:rsid w:val="00440379"/>
    <w:rsid w:val="004405A9"/>
    <w:rsid w:val="00441393"/>
    <w:rsid w:val="00447CF0"/>
    <w:rsid w:val="004541FB"/>
    <w:rsid w:val="00456F10"/>
    <w:rsid w:val="0046369E"/>
    <w:rsid w:val="00474746"/>
    <w:rsid w:val="00476942"/>
    <w:rsid w:val="00477027"/>
    <w:rsid w:val="00477D62"/>
    <w:rsid w:val="004871A2"/>
    <w:rsid w:val="00492A8D"/>
    <w:rsid w:val="004944C8"/>
    <w:rsid w:val="00497FDA"/>
    <w:rsid w:val="004A0EBF"/>
    <w:rsid w:val="004A4AC4"/>
    <w:rsid w:val="004A4EC4"/>
    <w:rsid w:val="004B494F"/>
    <w:rsid w:val="004B73FE"/>
    <w:rsid w:val="004C0E4B"/>
    <w:rsid w:val="004D0BF0"/>
    <w:rsid w:val="004D6D3F"/>
    <w:rsid w:val="004E0BBB"/>
    <w:rsid w:val="004E1D57"/>
    <w:rsid w:val="004E2F16"/>
    <w:rsid w:val="004F1812"/>
    <w:rsid w:val="004F484F"/>
    <w:rsid w:val="004F5930"/>
    <w:rsid w:val="004F6196"/>
    <w:rsid w:val="00503044"/>
    <w:rsid w:val="00506675"/>
    <w:rsid w:val="00510AD9"/>
    <w:rsid w:val="00515185"/>
    <w:rsid w:val="00517E6C"/>
    <w:rsid w:val="00523666"/>
    <w:rsid w:val="00525922"/>
    <w:rsid w:val="00526234"/>
    <w:rsid w:val="00534F34"/>
    <w:rsid w:val="0053692E"/>
    <w:rsid w:val="005378A6"/>
    <w:rsid w:val="00547837"/>
    <w:rsid w:val="00552EA6"/>
    <w:rsid w:val="00557337"/>
    <w:rsid w:val="00557434"/>
    <w:rsid w:val="00560E61"/>
    <w:rsid w:val="00563BA5"/>
    <w:rsid w:val="00576D38"/>
    <w:rsid w:val="00577542"/>
    <w:rsid w:val="005805D2"/>
    <w:rsid w:val="00595415"/>
    <w:rsid w:val="00597652"/>
    <w:rsid w:val="00597CD5"/>
    <w:rsid w:val="005A0703"/>
    <w:rsid w:val="005A080B"/>
    <w:rsid w:val="005A1F68"/>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1F74"/>
    <w:rsid w:val="006127AC"/>
    <w:rsid w:val="006218E8"/>
    <w:rsid w:val="00623564"/>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65E3"/>
    <w:rsid w:val="006975A8"/>
    <w:rsid w:val="00697656"/>
    <w:rsid w:val="006A1012"/>
    <w:rsid w:val="006C1376"/>
    <w:rsid w:val="006C251E"/>
    <w:rsid w:val="006C48F9"/>
    <w:rsid w:val="006C7032"/>
    <w:rsid w:val="006E0E7D"/>
    <w:rsid w:val="006E1079"/>
    <w:rsid w:val="006E10BF"/>
    <w:rsid w:val="006F1C14"/>
    <w:rsid w:val="006F6A16"/>
    <w:rsid w:val="00703A6A"/>
    <w:rsid w:val="00722236"/>
    <w:rsid w:val="00725CCA"/>
    <w:rsid w:val="0072729F"/>
    <w:rsid w:val="0072737A"/>
    <w:rsid w:val="007311E7"/>
    <w:rsid w:val="00731DEE"/>
    <w:rsid w:val="00734BC6"/>
    <w:rsid w:val="007427B2"/>
    <w:rsid w:val="00752C54"/>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895"/>
    <w:rsid w:val="007D77AB"/>
    <w:rsid w:val="007E28D0"/>
    <w:rsid w:val="007E30DF"/>
    <w:rsid w:val="007E3859"/>
    <w:rsid w:val="007F7544"/>
    <w:rsid w:val="00800995"/>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14A"/>
    <w:rsid w:val="008C33B5"/>
    <w:rsid w:val="008C3A72"/>
    <w:rsid w:val="008C6969"/>
    <w:rsid w:val="008D1B75"/>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414E6"/>
    <w:rsid w:val="0095450F"/>
    <w:rsid w:val="00956901"/>
    <w:rsid w:val="00962EC1"/>
    <w:rsid w:val="00971591"/>
    <w:rsid w:val="00974564"/>
    <w:rsid w:val="00974E99"/>
    <w:rsid w:val="009764FA"/>
    <w:rsid w:val="00980192"/>
    <w:rsid w:val="00982A22"/>
    <w:rsid w:val="009858BC"/>
    <w:rsid w:val="00994D97"/>
    <w:rsid w:val="009A07B7"/>
    <w:rsid w:val="009B1545"/>
    <w:rsid w:val="009B3B1D"/>
    <w:rsid w:val="009B5023"/>
    <w:rsid w:val="009B543F"/>
    <w:rsid w:val="009B785E"/>
    <w:rsid w:val="009C26F8"/>
    <w:rsid w:val="009C5BAE"/>
    <w:rsid w:val="009C609E"/>
    <w:rsid w:val="009C6CA5"/>
    <w:rsid w:val="009D23CC"/>
    <w:rsid w:val="009D25B8"/>
    <w:rsid w:val="009D26AB"/>
    <w:rsid w:val="009E16EC"/>
    <w:rsid w:val="009E433C"/>
    <w:rsid w:val="009E4A4D"/>
    <w:rsid w:val="009E6578"/>
    <w:rsid w:val="009E7640"/>
    <w:rsid w:val="009F081F"/>
    <w:rsid w:val="009F6CEA"/>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76B7"/>
    <w:rsid w:val="00AC33A2"/>
    <w:rsid w:val="00AD38F7"/>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0F14"/>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D384C"/>
    <w:rsid w:val="00CE5860"/>
    <w:rsid w:val="00CE5E46"/>
    <w:rsid w:val="00CF49CC"/>
    <w:rsid w:val="00CF54C2"/>
    <w:rsid w:val="00D04F0B"/>
    <w:rsid w:val="00D07384"/>
    <w:rsid w:val="00D1463A"/>
    <w:rsid w:val="00D16A42"/>
    <w:rsid w:val="00D24632"/>
    <w:rsid w:val="00D252C9"/>
    <w:rsid w:val="00D32DDF"/>
    <w:rsid w:val="00D347A4"/>
    <w:rsid w:val="00D3700C"/>
    <w:rsid w:val="00D4573B"/>
    <w:rsid w:val="00D638E0"/>
    <w:rsid w:val="00D653B1"/>
    <w:rsid w:val="00D74AE1"/>
    <w:rsid w:val="00D75D42"/>
    <w:rsid w:val="00D80B20"/>
    <w:rsid w:val="00D86166"/>
    <w:rsid w:val="00D865A8"/>
    <w:rsid w:val="00D9012A"/>
    <w:rsid w:val="00D92C2D"/>
    <w:rsid w:val="00D9361E"/>
    <w:rsid w:val="00D94F38"/>
    <w:rsid w:val="00DA17CD"/>
    <w:rsid w:val="00DB25B3"/>
    <w:rsid w:val="00DD041E"/>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20A7D"/>
    <w:rsid w:val="00E21A27"/>
    <w:rsid w:val="00E27A2F"/>
    <w:rsid w:val="00E4156E"/>
    <w:rsid w:val="00E42A94"/>
    <w:rsid w:val="00E44826"/>
    <w:rsid w:val="00E451BA"/>
    <w:rsid w:val="00E454B5"/>
    <w:rsid w:val="00E458BF"/>
    <w:rsid w:val="00E47DB8"/>
    <w:rsid w:val="00E54BFB"/>
    <w:rsid w:val="00E54CD7"/>
    <w:rsid w:val="00E61DB8"/>
    <w:rsid w:val="00E706E7"/>
    <w:rsid w:val="00E818AD"/>
    <w:rsid w:val="00E84229"/>
    <w:rsid w:val="00E84965"/>
    <w:rsid w:val="00E90E4E"/>
    <w:rsid w:val="00E9391E"/>
    <w:rsid w:val="00EA1052"/>
    <w:rsid w:val="00EA218F"/>
    <w:rsid w:val="00EA44EB"/>
    <w:rsid w:val="00EA4F29"/>
    <w:rsid w:val="00EA5B27"/>
    <w:rsid w:val="00EA5F83"/>
    <w:rsid w:val="00EA6F9D"/>
    <w:rsid w:val="00EB07A5"/>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45239"/>
    <w:rsid w:val="00F527AC"/>
    <w:rsid w:val="00F5503F"/>
    <w:rsid w:val="00F61D83"/>
    <w:rsid w:val="00F65DD1"/>
    <w:rsid w:val="00F707B3"/>
    <w:rsid w:val="00F71135"/>
    <w:rsid w:val="00F741FE"/>
    <w:rsid w:val="00F74309"/>
    <w:rsid w:val="00F7793E"/>
    <w:rsid w:val="00F82C35"/>
    <w:rsid w:val="00F90461"/>
    <w:rsid w:val="00F92765"/>
    <w:rsid w:val="00F93E14"/>
    <w:rsid w:val="00FA312E"/>
    <w:rsid w:val="00FA370D"/>
    <w:rsid w:val="00FA66F1"/>
    <w:rsid w:val="00FC06AF"/>
    <w:rsid w:val="00FC378B"/>
    <w:rsid w:val="00FC3977"/>
    <w:rsid w:val="00FD2566"/>
    <w:rsid w:val="00FD2F16"/>
    <w:rsid w:val="00FD6065"/>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eader" Target="header11.xml"/><Relationship Id="rId21" Type="http://schemas.openxmlformats.org/officeDocument/2006/relationships/header" Target="header7.xml"/><Relationship Id="rId34" Type="http://schemas.openxmlformats.org/officeDocument/2006/relationships/hyperlink" Target="http://www.imo.org/en/About/strategy/Pages/default.aspx"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www.3gpp.org/RAN" TargetMode="Externa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4.jpeg"/><Relationship Id="rId37" Type="http://schemas.openxmlformats.org/officeDocument/2006/relationships/hyperlink" Target="https://www.3gpp.org/about-3gpp/about-3gpp" TargetMode="External"/><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Partner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3gpp.org/specifications-group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www.3gpp.org/SA" TargetMode="External"/><Relationship Id="rId35" Type="http://schemas.openxmlformats.org/officeDocument/2006/relationships/hyperlink" Target="http://en.wikipedia.org/wiki/1G"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3gpp.org/rubrique34" TargetMode="External"/><Relationship Id="rId38" Type="http://schemas.openxmlformats.org/officeDocument/2006/relationships/header" Target="header10.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customXml/itemProps2.xml><?xml version="1.0" encoding="utf-8"?>
<ds:datastoreItem xmlns:ds="http://schemas.openxmlformats.org/officeDocument/2006/customXml" ds:itemID="{949A7909-F381-4B47-BFC2-3440310E3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58B569-E74C-4C33-B062-EB891202C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2164</Words>
  <Characters>12339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2020-12-16T07:49:00Z</dcterms:created>
  <dcterms:modified xsi:type="dcterms:W3CDTF">2020-12-16T09:02:00Z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